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22A" w:rsidRDefault="00D0722A">
      <w:pPr>
        <w:jc w:val="center"/>
        <w:rPr>
          <w:b/>
        </w:rPr>
      </w:pPr>
    </w:p>
    <w:p w:rsidR="00D0722A" w:rsidRDefault="00D0722A">
      <w:pPr>
        <w:jc w:val="center"/>
        <w:rPr>
          <w:b/>
        </w:rPr>
      </w:pPr>
    </w:p>
    <w:p w:rsidR="00D0722A" w:rsidRDefault="001D3FF0">
      <w:pPr>
        <w:jc w:val="center"/>
        <w:rPr>
          <w:del w:id="0" w:author="Microsoft Office User" w:date="2022-07-24T20:54:00Z"/>
          <w:rFonts w:ascii="Times New Roman" w:hAnsi="Times New Roman" w:cs="Times New Roman"/>
          <w:b/>
          <w:sz w:val="40"/>
          <w:szCs w:val="40"/>
        </w:rPr>
      </w:pPr>
      <w:r>
        <w:rPr>
          <w:rFonts w:ascii="Times New Roman" w:hAnsi="Times New Roman" w:cs="Times New Roman"/>
          <w:b/>
          <w:sz w:val="40"/>
          <w:szCs w:val="40"/>
        </w:rPr>
        <w:t>LEFKOŞA TÜRK BELEDİYESİ</w:t>
      </w:r>
    </w:p>
    <w:p w:rsidR="00D0722A" w:rsidRDefault="00D0722A">
      <w:pPr>
        <w:jc w:val="center"/>
        <w:rPr>
          <w:rFonts w:ascii="Times New Roman" w:hAnsi="Times New Roman" w:cs="Times New Roman"/>
          <w:b/>
          <w:sz w:val="40"/>
          <w:szCs w:val="40"/>
        </w:rPr>
      </w:pPr>
    </w:p>
    <w:p w:rsidR="00EF1C7F" w:rsidRDefault="001D3FF0">
      <w:pPr>
        <w:ind w:left="1416"/>
        <w:jc w:val="center"/>
        <w:rPr>
          <w:rFonts w:ascii="Times New Roman" w:hAnsi="Times New Roman" w:cs="Times New Roman"/>
          <w:b/>
          <w:sz w:val="40"/>
          <w:szCs w:val="40"/>
        </w:rPr>
      </w:pPr>
      <w:r>
        <w:rPr>
          <w:rFonts w:ascii="Times New Roman" w:hAnsi="Times New Roman" w:cs="Times New Roman"/>
          <w:b/>
          <w:sz w:val="40"/>
          <w:szCs w:val="40"/>
        </w:rPr>
        <w:t>AÇIK HAVA REKLAM ALANLARININ             (BİLLBOARD,</w:t>
      </w:r>
      <w:r w:rsidR="00536C76">
        <w:rPr>
          <w:rFonts w:ascii="Times New Roman" w:hAnsi="Times New Roman" w:cs="Times New Roman"/>
          <w:b/>
          <w:sz w:val="40"/>
          <w:szCs w:val="40"/>
        </w:rPr>
        <w:t xml:space="preserve"> </w:t>
      </w:r>
      <w:r>
        <w:rPr>
          <w:rFonts w:ascii="Times New Roman" w:hAnsi="Times New Roman" w:cs="Times New Roman"/>
          <w:b/>
          <w:sz w:val="40"/>
          <w:szCs w:val="40"/>
        </w:rPr>
        <w:t xml:space="preserve">RAKET VE </w:t>
      </w:r>
      <w:r w:rsidR="00536C76">
        <w:rPr>
          <w:rFonts w:ascii="Times New Roman" w:hAnsi="Times New Roman" w:cs="Times New Roman"/>
          <w:b/>
          <w:sz w:val="40"/>
          <w:szCs w:val="40"/>
        </w:rPr>
        <w:t xml:space="preserve">                                     </w:t>
      </w:r>
      <w:r>
        <w:rPr>
          <w:rFonts w:ascii="Times New Roman" w:hAnsi="Times New Roman" w:cs="Times New Roman"/>
          <w:b/>
          <w:sz w:val="40"/>
          <w:szCs w:val="40"/>
        </w:rPr>
        <w:t xml:space="preserve">OTOBÜS DURAKLARI) </w:t>
      </w:r>
      <w:r w:rsidR="00536C76">
        <w:rPr>
          <w:rFonts w:ascii="Times New Roman" w:hAnsi="Times New Roman" w:cs="Times New Roman"/>
          <w:b/>
          <w:sz w:val="40"/>
          <w:szCs w:val="40"/>
        </w:rPr>
        <w:t xml:space="preserve">                                                  </w:t>
      </w:r>
      <w:r>
        <w:rPr>
          <w:rFonts w:ascii="Times New Roman" w:hAnsi="Times New Roman" w:cs="Times New Roman"/>
          <w:b/>
          <w:sz w:val="40"/>
          <w:szCs w:val="40"/>
        </w:rPr>
        <w:t>KİRALANMASI İHALESİ</w:t>
      </w:r>
    </w:p>
    <w:p w:rsidR="00D0722A" w:rsidRDefault="00D0722A">
      <w:pPr>
        <w:jc w:val="center"/>
        <w:rPr>
          <w:rFonts w:ascii="Times New Roman" w:hAnsi="Times New Roman" w:cs="Times New Roman"/>
          <w:b/>
          <w:sz w:val="40"/>
          <w:szCs w:val="40"/>
        </w:rPr>
      </w:pPr>
    </w:p>
    <w:p w:rsidR="00D0722A" w:rsidRDefault="00D0722A">
      <w:pPr>
        <w:jc w:val="center"/>
        <w:rPr>
          <w:rFonts w:ascii="Times New Roman" w:hAnsi="Times New Roman" w:cs="Times New Roman"/>
          <w:b/>
          <w:sz w:val="40"/>
          <w:szCs w:val="40"/>
        </w:rPr>
      </w:pPr>
    </w:p>
    <w:p w:rsidR="00D0722A" w:rsidRDefault="00D0722A">
      <w:pPr>
        <w:jc w:val="center"/>
        <w:rPr>
          <w:rFonts w:ascii="Times New Roman" w:hAnsi="Times New Roman" w:cs="Times New Roman"/>
          <w:b/>
          <w:sz w:val="40"/>
          <w:szCs w:val="40"/>
        </w:rPr>
      </w:pPr>
    </w:p>
    <w:p w:rsidR="00D0722A" w:rsidRDefault="001D3FF0">
      <w:pPr>
        <w:jc w:val="center"/>
        <w:rPr>
          <w:rFonts w:ascii="Times New Roman" w:hAnsi="Times New Roman" w:cs="Times New Roman"/>
          <w:b/>
          <w:sz w:val="40"/>
          <w:szCs w:val="40"/>
        </w:rPr>
      </w:pPr>
      <w:r>
        <w:rPr>
          <w:rFonts w:ascii="Times New Roman" w:hAnsi="Times New Roman" w:cs="Times New Roman"/>
          <w:b/>
          <w:sz w:val="40"/>
          <w:szCs w:val="40"/>
        </w:rPr>
        <w:t>İDARİ VE TEKNİK ŞARTNAMESİ</w:t>
      </w:r>
    </w:p>
    <w:p w:rsidR="00D0722A" w:rsidRDefault="00D0722A">
      <w:pPr>
        <w:rPr>
          <w:rFonts w:ascii="Times New Roman" w:hAnsi="Times New Roman" w:cs="Times New Roman"/>
          <w:b/>
          <w:sz w:val="40"/>
          <w:szCs w:val="40"/>
        </w:rPr>
      </w:pPr>
    </w:p>
    <w:p w:rsidR="00D0722A" w:rsidRDefault="00D0722A"/>
    <w:p w:rsidR="00D0722A" w:rsidRDefault="00D0722A"/>
    <w:p w:rsidR="00D0722A" w:rsidRDefault="00D0722A"/>
    <w:p w:rsidR="00D0722A" w:rsidRDefault="00D0722A">
      <w:pPr>
        <w:rPr>
          <w:ins w:id="1" w:author="Microsoft Office User" w:date="2022-07-24T20:55:00Z"/>
        </w:rPr>
      </w:pPr>
    </w:p>
    <w:p w:rsidR="00D0722A" w:rsidRDefault="00D0722A">
      <w:pPr>
        <w:rPr>
          <w:ins w:id="2" w:author="Microsoft Office User" w:date="2022-07-24T20:55:00Z"/>
        </w:rPr>
      </w:pPr>
    </w:p>
    <w:p w:rsidR="00D0722A" w:rsidRDefault="00D0722A"/>
    <w:p w:rsidR="00D0722A" w:rsidRDefault="001D3FF0">
      <w:pPr>
        <w:ind w:left="720"/>
        <w:jc w:val="center"/>
        <w:rPr>
          <w:ins w:id="3" w:author="Microsoft Office User" w:date="2022-07-24T20:55:00Z"/>
          <w:rFonts w:ascii="Century Gothic" w:hAnsi="Century Gothic" w:cs="Century Gothic"/>
          <w:b/>
          <w:bCs/>
          <w:color w:val="000000"/>
          <w:u w:val="single"/>
        </w:rPr>
      </w:pPr>
      <w:ins w:id="4" w:author="Microsoft Office User" w:date="2022-07-24T20:55:00Z">
        <w:r>
          <w:rPr>
            <w:rFonts w:ascii="Century Gothic" w:hAnsi="Century Gothic" w:cs="Century Gothic"/>
            <w:b/>
            <w:bCs/>
            <w:color w:val="000000"/>
            <w:u w:val="single"/>
          </w:rPr>
          <w:t xml:space="preserve">Teknik Şartnamede açık olmayan bir kısım olması halinde </w:t>
        </w:r>
      </w:ins>
    </w:p>
    <w:p w:rsidR="00D0722A" w:rsidRDefault="001D3FF0" w:rsidP="00F906AC">
      <w:pPr>
        <w:ind w:left="720"/>
        <w:jc w:val="center"/>
        <w:rPr>
          <w:rFonts w:ascii="Century Gothic" w:hAnsi="Century Gothic" w:cs="Century Gothic"/>
          <w:b/>
          <w:bCs/>
          <w:color w:val="000000"/>
          <w:u w:val="single"/>
        </w:rPr>
      </w:pPr>
      <w:ins w:id="5" w:author="Microsoft Office User" w:date="2022-07-24T20:55:00Z">
        <w:r>
          <w:rPr>
            <w:rFonts w:ascii="Century Gothic" w:hAnsi="Century Gothic" w:cs="Century Gothic"/>
            <w:b/>
            <w:bCs/>
            <w:color w:val="000000"/>
            <w:u w:val="single"/>
          </w:rPr>
          <w:t>608 52 21 (dahili 1520) numaralı telefondan LTB’ye ulaşarak sorularınızı iletebilirsiniz.</w:t>
        </w:r>
      </w:ins>
    </w:p>
    <w:p w:rsidR="003A4E8D" w:rsidRDefault="003A4E8D" w:rsidP="00F906AC">
      <w:pPr>
        <w:ind w:left="720"/>
        <w:jc w:val="center"/>
        <w:rPr>
          <w:rFonts w:ascii="Century Gothic" w:hAnsi="Century Gothic" w:cs="Century Gothic"/>
          <w:b/>
          <w:bCs/>
          <w:color w:val="000000"/>
          <w:u w:val="single"/>
        </w:rPr>
      </w:pPr>
    </w:p>
    <w:p w:rsidR="003A4E8D" w:rsidRDefault="003A4E8D" w:rsidP="00F906AC">
      <w:pPr>
        <w:ind w:left="720"/>
        <w:jc w:val="center"/>
        <w:rPr>
          <w:rFonts w:ascii="Century Gothic" w:hAnsi="Century Gothic" w:cs="Century Gothic"/>
          <w:b/>
          <w:bCs/>
          <w:color w:val="000000"/>
          <w:u w:val="single"/>
        </w:rPr>
      </w:pPr>
    </w:p>
    <w:p w:rsidR="003A4E8D" w:rsidRDefault="003A4E8D" w:rsidP="00F906AC">
      <w:pPr>
        <w:ind w:left="720"/>
        <w:jc w:val="center"/>
        <w:rPr>
          <w:rFonts w:ascii="Century Gothic" w:hAnsi="Century Gothic" w:cs="Century Gothic"/>
          <w:b/>
          <w:bCs/>
          <w:color w:val="000000"/>
          <w:u w:val="single"/>
        </w:rPr>
      </w:pPr>
    </w:p>
    <w:p w:rsidR="00D0722A" w:rsidRDefault="001D3FF0">
      <w:pPr>
        <w:pStyle w:val="ListParagraph"/>
        <w:numPr>
          <w:ilvl w:val="0"/>
          <w:numId w:val="2"/>
        </w:numPr>
        <w:jc w:val="both"/>
        <w:rPr>
          <w:rFonts w:ascii="Times New Roman" w:hAnsi="Times New Roman" w:cs="Times New Roman"/>
          <w:b/>
          <w:sz w:val="24"/>
          <w:szCs w:val="24"/>
        </w:rPr>
      </w:pPr>
      <w:r>
        <w:rPr>
          <w:rFonts w:ascii="Times New Roman" w:hAnsi="Times New Roman" w:cs="Times New Roman"/>
          <w:b/>
          <w:sz w:val="24"/>
          <w:szCs w:val="24"/>
        </w:rPr>
        <w:t>İşin Konusu :</w:t>
      </w:r>
    </w:p>
    <w:p w:rsidR="00D0722A" w:rsidRDefault="001D3FF0">
      <w:pPr>
        <w:pStyle w:val="ListParagraph"/>
        <w:jc w:val="both"/>
        <w:rPr>
          <w:rFonts w:ascii="Times New Roman" w:hAnsi="Times New Roman" w:cs="Times New Roman"/>
          <w:sz w:val="24"/>
          <w:szCs w:val="24"/>
        </w:rPr>
      </w:pPr>
      <w:r>
        <w:rPr>
          <w:rFonts w:ascii="Times New Roman" w:hAnsi="Times New Roman" w:cs="Times New Roman"/>
          <w:sz w:val="24"/>
          <w:szCs w:val="24"/>
        </w:rPr>
        <w:t xml:space="preserve">Lefkoşa Türk Belediyesi’ne ait açık hava reklam alanlarının kiralanması işidir. İhale kapsamı toplam 147 adet billboard, 74 adet otobüs durağı ve 64 adet raketten oluşmaktadır. </w:t>
      </w:r>
    </w:p>
    <w:p w:rsidR="00D0722A" w:rsidRDefault="00D0722A">
      <w:pPr>
        <w:pStyle w:val="ListParagraph"/>
        <w:jc w:val="both"/>
        <w:rPr>
          <w:rFonts w:ascii="Times New Roman" w:hAnsi="Times New Roman" w:cs="Times New Roman"/>
          <w:sz w:val="24"/>
          <w:szCs w:val="24"/>
        </w:rPr>
      </w:pPr>
    </w:p>
    <w:p w:rsidR="00D0722A" w:rsidRDefault="001D3FF0">
      <w:pPr>
        <w:pStyle w:val="ListParagraph"/>
        <w:numPr>
          <w:ilvl w:val="0"/>
          <w:numId w:val="2"/>
        </w:numPr>
        <w:jc w:val="both"/>
        <w:rPr>
          <w:rFonts w:ascii="Times New Roman" w:hAnsi="Times New Roman" w:cs="Times New Roman"/>
          <w:b/>
          <w:sz w:val="24"/>
          <w:szCs w:val="24"/>
        </w:rPr>
      </w:pPr>
      <w:r>
        <w:rPr>
          <w:rFonts w:ascii="Times New Roman" w:hAnsi="Times New Roman" w:cs="Times New Roman"/>
          <w:b/>
          <w:sz w:val="24"/>
          <w:szCs w:val="24"/>
        </w:rPr>
        <w:t>İş Yeri :</w:t>
      </w:r>
    </w:p>
    <w:p w:rsidR="00D0722A" w:rsidRDefault="001D3FF0">
      <w:pPr>
        <w:pStyle w:val="ListParagraph"/>
        <w:jc w:val="both"/>
        <w:rPr>
          <w:rFonts w:ascii="Times New Roman" w:hAnsi="Times New Roman" w:cs="Times New Roman"/>
          <w:sz w:val="24"/>
          <w:szCs w:val="24"/>
        </w:rPr>
      </w:pPr>
      <w:r>
        <w:rPr>
          <w:rFonts w:ascii="Times New Roman" w:hAnsi="Times New Roman" w:cs="Times New Roman"/>
          <w:sz w:val="24"/>
          <w:szCs w:val="24"/>
        </w:rPr>
        <w:t>Lefkoşa Türk Belediyesi tarafından şartnamenin ekinde sunulan haritada işaretlenmiş olan açık hava reklam noktalarıdır.</w:t>
      </w:r>
    </w:p>
    <w:p w:rsidR="00D0722A" w:rsidRDefault="00D0722A">
      <w:pPr>
        <w:pStyle w:val="ListParagraph"/>
        <w:jc w:val="both"/>
        <w:rPr>
          <w:rFonts w:ascii="Times New Roman" w:hAnsi="Times New Roman" w:cs="Times New Roman"/>
          <w:sz w:val="24"/>
          <w:szCs w:val="24"/>
        </w:rPr>
      </w:pPr>
    </w:p>
    <w:p w:rsidR="00D0722A" w:rsidRDefault="001D3FF0">
      <w:pPr>
        <w:pStyle w:val="ListParagraph"/>
        <w:numPr>
          <w:ilvl w:val="0"/>
          <w:numId w:val="2"/>
        </w:numPr>
        <w:jc w:val="both"/>
        <w:rPr>
          <w:rFonts w:ascii="Times New Roman" w:hAnsi="Times New Roman" w:cs="Times New Roman"/>
          <w:b/>
          <w:sz w:val="24"/>
          <w:szCs w:val="24"/>
        </w:rPr>
      </w:pPr>
      <w:r>
        <w:rPr>
          <w:rFonts w:ascii="Times New Roman" w:hAnsi="Times New Roman" w:cs="Times New Roman"/>
          <w:b/>
          <w:sz w:val="24"/>
          <w:szCs w:val="24"/>
        </w:rPr>
        <w:t>İşin Kapsamı :</w:t>
      </w:r>
    </w:p>
    <w:p w:rsidR="00D0722A" w:rsidRDefault="001D3FF0">
      <w:pPr>
        <w:pStyle w:val="ListParagraph"/>
        <w:jc w:val="both"/>
        <w:rPr>
          <w:rFonts w:ascii="Times New Roman" w:hAnsi="Times New Roman" w:cs="Times New Roman"/>
          <w:sz w:val="24"/>
          <w:szCs w:val="24"/>
        </w:rPr>
      </w:pPr>
      <w:r>
        <w:rPr>
          <w:rFonts w:ascii="Times New Roman" w:hAnsi="Times New Roman" w:cs="Times New Roman"/>
          <w:sz w:val="24"/>
          <w:szCs w:val="24"/>
        </w:rPr>
        <w:t>Lefkoşa Türk Belediyesi sınırları içerisinde LTB’ye ait olan 147 adet billboard, 74 adet otobüs durağı ve 64 adet raketten oluşan açık hava reklam alanlarının kiralanması işidir.</w:t>
      </w:r>
    </w:p>
    <w:p w:rsidR="00D0722A" w:rsidRDefault="00D0722A">
      <w:pPr>
        <w:pStyle w:val="ListParagraph"/>
        <w:jc w:val="both"/>
        <w:rPr>
          <w:rFonts w:ascii="Times New Roman" w:hAnsi="Times New Roman" w:cs="Times New Roman"/>
          <w:sz w:val="24"/>
          <w:szCs w:val="24"/>
        </w:rPr>
      </w:pPr>
    </w:p>
    <w:p w:rsidR="00D0722A" w:rsidRDefault="001D3FF0">
      <w:pPr>
        <w:pStyle w:val="ListParagraph"/>
        <w:numPr>
          <w:ilvl w:val="0"/>
          <w:numId w:val="2"/>
        </w:numPr>
        <w:jc w:val="both"/>
        <w:rPr>
          <w:rFonts w:ascii="Times New Roman" w:hAnsi="Times New Roman" w:cs="Times New Roman"/>
          <w:b/>
          <w:sz w:val="24"/>
          <w:szCs w:val="24"/>
        </w:rPr>
      </w:pPr>
      <w:r>
        <w:rPr>
          <w:rFonts w:ascii="Times New Roman" w:hAnsi="Times New Roman" w:cs="Times New Roman"/>
          <w:b/>
          <w:sz w:val="24"/>
          <w:szCs w:val="24"/>
        </w:rPr>
        <w:t>İşin Süresi :</w:t>
      </w:r>
    </w:p>
    <w:p w:rsidR="00D0722A" w:rsidRDefault="001D3FF0">
      <w:pPr>
        <w:pStyle w:val="ListParagraph"/>
        <w:jc w:val="both"/>
        <w:rPr>
          <w:rFonts w:ascii="Times New Roman" w:hAnsi="Times New Roman" w:cs="Times New Roman"/>
          <w:sz w:val="24"/>
          <w:szCs w:val="24"/>
        </w:rPr>
      </w:pPr>
      <w:r w:rsidRPr="00054A4C">
        <w:rPr>
          <w:rFonts w:ascii="Times New Roman" w:hAnsi="Times New Roman" w:cs="Times New Roman"/>
          <w:sz w:val="24"/>
          <w:szCs w:val="24"/>
        </w:rPr>
        <w:t>İşin başlangıcı 01/0</w:t>
      </w:r>
      <w:r w:rsidR="0022024F" w:rsidRPr="00054A4C">
        <w:rPr>
          <w:rFonts w:ascii="Times New Roman" w:hAnsi="Times New Roman" w:cs="Times New Roman"/>
          <w:sz w:val="24"/>
          <w:szCs w:val="24"/>
        </w:rPr>
        <w:t>9</w:t>
      </w:r>
      <w:r w:rsidRPr="00054A4C">
        <w:rPr>
          <w:rFonts w:ascii="Times New Roman" w:hAnsi="Times New Roman" w:cs="Times New Roman"/>
          <w:sz w:val="24"/>
          <w:szCs w:val="24"/>
        </w:rPr>
        <w:t>/2022 tarihinden 3</w:t>
      </w:r>
      <w:r w:rsidR="0022024F" w:rsidRPr="00054A4C">
        <w:rPr>
          <w:rFonts w:ascii="Times New Roman" w:hAnsi="Times New Roman" w:cs="Times New Roman"/>
          <w:sz w:val="24"/>
          <w:szCs w:val="24"/>
        </w:rPr>
        <w:t>1/08</w:t>
      </w:r>
      <w:r w:rsidR="00EF1C7F" w:rsidRPr="00054A4C">
        <w:rPr>
          <w:rFonts w:ascii="Times New Roman" w:hAnsi="Times New Roman" w:cs="Times New Roman"/>
          <w:sz w:val="24"/>
          <w:szCs w:val="24"/>
        </w:rPr>
        <w:t>/2025</w:t>
      </w:r>
      <w:r w:rsidR="009702C0" w:rsidRPr="00054A4C">
        <w:rPr>
          <w:rFonts w:ascii="Times New Roman" w:hAnsi="Times New Roman" w:cs="Times New Roman"/>
          <w:sz w:val="24"/>
          <w:szCs w:val="24"/>
        </w:rPr>
        <w:t xml:space="preserve"> tarihine kadardır. (36</w:t>
      </w:r>
      <w:r w:rsidRPr="00054A4C">
        <w:rPr>
          <w:rFonts w:ascii="Times New Roman" w:hAnsi="Times New Roman" w:cs="Times New Roman"/>
          <w:sz w:val="24"/>
          <w:szCs w:val="24"/>
        </w:rPr>
        <w:t xml:space="preserve"> ay)</w:t>
      </w:r>
    </w:p>
    <w:p w:rsidR="00D0722A" w:rsidRDefault="00D0722A">
      <w:pPr>
        <w:pStyle w:val="ListParagraph"/>
        <w:jc w:val="both"/>
        <w:rPr>
          <w:rFonts w:ascii="Times New Roman" w:hAnsi="Times New Roman" w:cs="Times New Roman"/>
          <w:sz w:val="24"/>
          <w:szCs w:val="24"/>
        </w:rPr>
      </w:pPr>
    </w:p>
    <w:p w:rsidR="00D0722A" w:rsidRDefault="001D3FF0">
      <w:pPr>
        <w:pStyle w:val="ListParagraph"/>
        <w:numPr>
          <w:ilvl w:val="0"/>
          <w:numId w:val="2"/>
        </w:numPr>
        <w:jc w:val="both"/>
        <w:rPr>
          <w:rFonts w:ascii="Times New Roman" w:hAnsi="Times New Roman" w:cs="Times New Roman"/>
          <w:b/>
          <w:sz w:val="24"/>
          <w:szCs w:val="24"/>
        </w:rPr>
      </w:pPr>
      <w:r>
        <w:rPr>
          <w:rFonts w:ascii="Times New Roman" w:hAnsi="Times New Roman" w:cs="Times New Roman"/>
          <w:b/>
          <w:sz w:val="24"/>
          <w:szCs w:val="24"/>
        </w:rPr>
        <w:t>Teknik Detaylar :</w:t>
      </w:r>
    </w:p>
    <w:p w:rsidR="00D0722A" w:rsidRDefault="00D0722A">
      <w:pPr>
        <w:pStyle w:val="ListParagraph"/>
        <w:ind w:left="360"/>
        <w:jc w:val="both"/>
        <w:rPr>
          <w:rFonts w:ascii="Times New Roman" w:hAnsi="Times New Roman" w:cs="Times New Roman"/>
          <w:sz w:val="24"/>
          <w:szCs w:val="24"/>
        </w:rPr>
      </w:pPr>
    </w:p>
    <w:p w:rsidR="00D0722A" w:rsidRDefault="001D3FF0">
      <w:pPr>
        <w:pStyle w:val="ListParagraph"/>
        <w:numPr>
          <w:ilvl w:val="1"/>
          <w:numId w:val="2"/>
        </w:numPr>
        <w:jc w:val="both"/>
        <w:rPr>
          <w:rFonts w:ascii="Times New Roman" w:hAnsi="Times New Roman" w:cs="Times New Roman"/>
          <w:sz w:val="24"/>
          <w:szCs w:val="24"/>
        </w:rPr>
      </w:pPr>
      <w:r>
        <w:rPr>
          <w:rFonts w:ascii="Times New Roman" w:hAnsi="Times New Roman" w:cs="Times New Roman"/>
          <w:sz w:val="24"/>
          <w:szCs w:val="24"/>
        </w:rPr>
        <w:t>İhale kapsamında, Lefkoşa Türk Belediyesi sınırları içerisinde LTB’ye ait mevcut açı</w:t>
      </w:r>
      <w:r w:rsidR="00054A4C">
        <w:rPr>
          <w:rFonts w:ascii="Times New Roman" w:hAnsi="Times New Roman" w:cs="Times New Roman"/>
          <w:sz w:val="24"/>
          <w:szCs w:val="24"/>
        </w:rPr>
        <w:t>k hava reklam alanları toplam 3</w:t>
      </w:r>
      <w:r>
        <w:rPr>
          <w:rFonts w:ascii="Times New Roman" w:hAnsi="Times New Roman" w:cs="Times New Roman"/>
          <w:sz w:val="24"/>
          <w:szCs w:val="24"/>
        </w:rPr>
        <w:t xml:space="preserve"> bölge olarak ayrılmış olup </w:t>
      </w:r>
      <w:r w:rsidR="00054A4C">
        <w:rPr>
          <w:rFonts w:ascii="Times New Roman" w:hAnsi="Times New Roman" w:cs="Times New Roman"/>
          <w:sz w:val="24"/>
          <w:szCs w:val="24"/>
        </w:rPr>
        <w:t>istekliler tek bölgeye teklif vereceği gibi tüm bölgelere de teklif verebilir.</w:t>
      </w:r>
      <w:r>
        <w:rPr>
          <w:rFonts w:ascii="Times New Roman" w:hAnsi="Times New Roman" w:cs="Times New Roman"/>
          <w:sz w:val="24"/>
          <w:szCs w:val="24"/>
        </w:rPr>
        <w:t xml:space="preserve"> </w:t>
      </w:r>
      <w:r w:rsidR="00BB4F38" w:rsidRPr="00BB4F38">
        <w:rPr>
          <w:rFonts w:ascii="Times New Roman" w:hAnsi="Times New Roman" w:cs="Times New Roman"/>
          <w:sz w:val="24"/>
          <w:szCs w:val="24"/>
          <w:highlight w:val="yellow"/>
        </w:rPr>
        <w:t>Ancak tüm bölgeler için teklif verecek olanlar Mali Teklif Formu’nda 3 bölge için de tekliflerini ayrı ayrı belirtip toplam teklif</w:t>
      </w:r>
      <w:r w:rsidR="009539AD">
        <w:rPr>
          <w:rFonts w:ascii="Times New Roman" w:hAnsi="Times New Roman" w:cs="Times New Roman"/>
          <w:sz w:val="24"/>
          <w:szCs w:val="24"/>
          <w:highlight w:val="yellow"/>
        </w:rPr>
        <w:t xml:space="preserve"> </w:t>
      </w:r>
      <w:r w:rsidR="00BB4F38" w:rsidRPr="00BB4F38">
        <w:rPr>
          <w:rFonts w:ascii="Times New Roman" w:hAnsi="Times New Roman" w:cs="Times New Roman"/>
          <w:sz w:val="24"/>
          <w:szCs w:val="24"/>
          <w:highlight w:val="yellow"/>
        </w:rPr>
        <w:t xml:space="preserve"> bedelini de yazmak zorundadırlar.</w:t>
      </w:r>
      <w:r w:rsidR="00BB4F38">
        <w:rPr>
          <w:rFonts w:ascii="Times New Roman" w:hAnsi="Times New Roman" w:cs="Times New Roman"/>
          <w:sz w:val="24"/>
          <w:szCs w:val="24"/>
        </w:rPr>
        <w:t xml:space="preserve"> </w:t>
      </w:r>
      <w:r>
        <w:rPr>
          <w:rFonts w:ascii="Times New Roman" w:hAnsi="Times New Roman" w:cs="Times New Roman"/>
          <w:sz w:val="24"/>
          <w:szCs w:val="24"/>
        </w:rPr>
        <w:t>Teklif açıklanan taban fiyattan az olamaz. Taban fiyattan düşük teklifler değerlendirme dışı kalacaktır.</w:t>
      </w:r>
    </w:p>
    <w:p w:rsidR="00D0722A" w:rsidRDefault="001D3FF0">
      <w:pPr>
        <w:pStyle w:val="ListParagraph"/>
        <w:numPr>
          <w:ilvl w:val="1"/>
          <w:numId w:val="2"/>
        </w:numPr>
        <w:jc w:val="both"/>
        <w:rPr>
          <w:rFonts w:ascii="Times New Roman" w:hAnsi="Times New Roman" w:cs="Times New Roman"/>
          <w:sz w:val="24"/>
          <w:szCs w:val="24"/>
        </w:rPr>
      </w:pPr>
      <w:r>
        <w:rPr>
          <w:rFonts w:ascii="Times New Roman" w:hAnsi="Times New Roman" w:cs="Times New Roman"/>
          <w:sz w:val="24"/>
          <w:szCs w:val="24"/>
        </w:rPr>
        <w:t>İhaleye teklif verecek firmaların Sanayi Odası veya Ticaret Odası veya Esnaf ve Zanaatkarlar Birliğine üye reklam ve/veya reklam ajansı veya reklamcılıkla ilgili faaliyet gösteren firma olması gerekmetedir.</w:t>
      </w:r>
    </w:p>
    <w:p w:rsidR="00D0722A" w:rsidRDefault="003C3F81">
      <w:pPr>
        <w:pStyle w:val="ListParagraph"/>
        <w:numPr>
          <w:ilvl w:val="1"/>
          <w:numId w:val="2"/>
        </w:numPr>
        <w:jc w:val="both"/>
        <w:rPr>
          <w:rFonts w:ascii="Times New Roman" w:hAnsi="Times New Roman" w:cs="Times New Roman"/>
          <w:sz w:val="24"/>
          <w:szCs w:val="24"/>
        </w:rPr>
      </w:pPr>
      <w:r>
        <w:rPr>
          <w:rFonts w:ascii="Times New Roman" w:hAnsi="Times New Roman" w:cs="Times New Roman"/>
          <w:sz w:val="24"/>
          <w:szCs w:val="24"/>
        </w:rPr>
        <w:t>Teklifler 3</w:t>
      </w:r>
      <w:r w:rsidR="001D3FF0">
        <w:rPr>
          <w:rFonts w:ascii="Times New Roman" w:hAnsi="Times New Roman" w:cs="Times New Roman"/>
          <w:sz w:val="24"/>
          <w:szCs w:val="24"/>
        </w:rPr>
        <w:t xml:space="preserve"> (</w:t>
      </w:r>
      <w:r>
        <w:rPr>
          <w:rFonts w:ascii="Times New Roman" w:hAnsi="Times New Roman" w:cs="Times New Roman"/>
          <w:sz w:val="24"/>
          <w:szCs w:val="24"/>
        </w:rPr>
        <w:t>üç</w:t>
      </w:r>
      <w:r w:rsidR="001D3FF0">
        <w:rPr>
          <w:rFonts w:ascii="Times New Roman" w:hAnsi="Times New Roman" w:cs="Times New Roman"/>
          <w:sz w:val="24"/>
          <w:szCs w:val="24"/>
        </w:rPr>
        <w:t>) yıllık teklif olarak verilecektir. (Bakınız Mali Teklif Formu)</w:t>
      </w:r>
    </w:p>
    <w:p w:rsidR="00D0722A" w:rsidRDefault="001D3FF0">
      <w:pPr>
        <w:pStyle w:val="ListParagraph"/>
        <w:numPr>
          <w:ilvl w:val="1"/>
          <w:numId w:val="2"/>
        </w:numPr>
        <w:jc w:val="both"/>
        <w:rPr>
          <w:rFonts w:ascii="Times New Roman" w:hAnsi="Times New Roman" w:cs="Times New Roman"/>
          <w:sz w:val="24"/>
          <w:szCs w:val="24"/>
        </w:rPr>
      </w:pPr>
      <w:r>
        <w:rPr>
          <w:rFonts w:ascii="Times New Roman" w:hAnsi="Times New Roman" w:cs="Times New Roman"/>
          <w:sz w:val="24"/>
          <w:szCs w:val="24"/>
        </w:rPr>
        <w:t>Teklifler Türk Lirası para birimi olarak verilmelidir.</w:t>
      </w:r>
    </w:p>
    <w:p w:rsidR="00D0722A" w:rsidRPr="00E1649F" w:rsidRDefault="001D3FF0">
      <w:pPr>
        <w:pStyle w:val="ListParagraph"/>
        <w:numPr>
          <w:ilvl w:val="1"/>
          <w:numId w:val="2"/>
        </w:numPr>
        <w:jc w:val="both"/>
        <w:rPr>
          <w:rFonts w:ascii="Times New Roman" w:hAnsi="Times New Roman" w:cs="Times New Roman"/>
          <w:sz w:val="24"/>
          <w:szCs w:val="24"/>
        </w:rPr>
      </w:pPr>
      <w:r w:rsidRPr="00E1649F">
        <w:rPr>
          <w:rFonts w:ascii="Times New Roman" w:hAnsi="Times New Roman" w:cs="Times New Roman"/>
          <w:sz w:val="24"/>
          <w:szCs w:val="24"/>
        </w:rPr>
        <w:t>İhale kapsamında bulunan açık hava reklam alanlarının rutin şekilde yapılacak</w:t>
      </w:r>
      <w:r w:rsidR="00F906AC" w:rsidRPr="00E1649F">
        <w:rPr>
          <w:rFonts w:ascii="Times New Roman" w:hAnsi="Times New Roman" w:cs="Times New Roman"/>
          <w:sz w:val="24"/>
          <w:szCs w:val="24"/>
        </w:rPr>
        <w:t xml:space="preserve"> </w:t>
      </w:r>
      <w:r w:rsidRPr="00E1649F">
        <w:rPr>
          <w:rFonts w:ascii="Times New Roman" w:hAnsi="Times New Roman" w:cs="Times New Roman"/>
          <w:sz w:val="24"/>
          <w:szCs w:val="24"/>
        </w:rPr>
        <w:t>temizlik, bakım ve onarım masrafları yüklenici ve/veya yüklenicilere ait olacaktır. Yüklenici ayrıca, açık hava reklam alanlarının bulunduğu bulvar ve ana caddelerdeki orta refüjlerin içerisini ve otobüs duraklarının içerisi ile yakın çevre temizliği ile bakımını yılda 2 kez (LTB’nin belirleyeceği tarihlerde ve LTB’nin göstereceği plan ve program çerçevesinde) yaptırmakla yükümlüdür. LTB, bulvar ve ana caddelerde yer alan orta refüj temizliklerine ilişkin en az 1 ay önce yükleniciyi bilgilendirmekle sorumludur. Belirtilen açık hava reklam alanlardında hasarlı, paslı, kırık, zarar görmüş, trafik kazası vb.. nedenlerle tahribata uğramış durumlar gibi şehri ve şehir sakinlerini tehdit eden, can güvenliğini yol ve yaya güvenliğini etkileyen tüm durumlarda yüklenici LTB’nin belirteceği şekilde en fazla 5 iş günü içerisinde açık hava reklam alanlarını onarma ve gereken durumlarda yenilemekle mükelleftir. 5 iş günü içerisinde çözülmeyen noktalarla ilgili belediye uygun görmesi durumunda sorunlu noktaların tamirini yaptırıp tüm masrafları yükleniciden tahsil edecektir. Açık hava reklam alanının gördüğü zarar nedeniyle yenilenme gerekmesi durumun</w:t>
      </w:r>
      <w:r w:rsidR="003C3F81" w:rsidRPr="00E1649F">
        <w:rPr>
          <w:rFonts w:ascii="Times New Roman" w:hAnsi="Times New Roman" w:cs="Times New Roman"/>
          <w:sz w:val="24"/>
          <w:szCs w:val="24"/>
        </w:rPr>
        <w:t>da yüklenici 5 iş gün</w:t>
      </w:r>
      <w:r w:rsidRPr="00E1649F">
        <w:rPr>
          <w:rFonts w:ascii="Times New Roman" w:hAnsi="Times New Roman" w:cs="Times New Roman"/>
          <w:sz w:val="24"/>
          <w:szCs w:val="24"/>
        </w:rPr>
        <w:t xml:space="preserve">ü süresini uzatmak için LTB yönetimine yazılı talepte bulunup onay almak zorundadır. </w:t>
      </w:r>
    </w:p>
    <w:p w:rsidR="00D0722A" w:rsidRDefault="001D3FF0">
      <w:pPr>
        <w:pStyle w:val="ListParagraph"/>
        <w:numPr>
          <w:ilvl w:val="1"/>
          <w:numId w:val="2"/>
        </w:numPr>
        <w:jc w:val="both"/>
        <w:rPr>
          <w:rFonts w:ascii="Times New Roman" w:hAnsi="Times New Roman" w:cs="Times New Roman"/>
          <w:sz w:val="24"/>
          <w:szCs w:val="24"/>
        </w:rPr>
      </w:pPr>
      <w:r>
        <w:rPr>
          <w:rFonts w:ascii="Times New Roman" w:hAnsi="Times New Roman" w:cs="Times New Roman"/>
          <w:sz w:val="24"/>
          <w:szCs w:val="24"/>
        </w:rPr>
        <w:t>İhale süresi sonunda, yüklenci tüm açık hava reklam alanlarını teslim aldığı şekilde hasarsız,temiz ve çalışır durumda iade etmek zorundadır. Aksi takdirde ilgili şubenin raporu doğrultusunda yeni yapılacak olan ihaleye girmeye hak kazanamaz</w:t>
      </w:r>
    </w:p>
    <w:p w:rsidR="00D0722A" w:rsidRDefault="001D3FF0">
      <w:pPr>
        <w:pStyle w:val="ListParagraph"/>
        <w:numPr>
          <w:ilvl w:val="1"/>
          <w:numId w:val="2"/>
        </w:numPr>
        <w:jc w:val="both"/>
        <w:rPr>
          <w:rFonts w:ascii="Times New Roman" w:hAnsi="Times New Roman" w:cs="Times New Roman"/>
          <w:sz w:val="24"/>
          <w:szCs w:val="24"/>
        </w:rPr>
      </w:pPr>
      <w:r>
        <w:rPr>
          <w:rFonts w:ascii="Times New Roman" w:hAnsi="Times New Roman" w:cs="Times New Roman"/>
          <w:sz w:val="24"/>
          <w:szCs w:val="24"/>
        </w:rPr>
        <w:t>İhale kapsamındaki tüm açık hava reklam alanlarını yangın, kara taşıtları, su-sel, G.L.K.H.H, K.N.H Terör, cam kırılması ve kasti hasara karşı yüklenici tarafından sigortalanacaktır. Bu tarz durumlardan meydana gelecek hasarın karşılanması sorumluluğu yükleniciye aittir. Yüklenici sigorta poliçesini kati teminat ile beraber sunmakla yükümlüdür.</w:t>
      </w:r>
    </w:p>
    <w:p w:rsidR="00D0722A" w:rsidRDefault="001D3FF0">
      <w:pPr>
        <w:pStyle w:val="ListParagraph"/>
        <w:numPr>
          <w:ilvl w:val="1"/>
          <w:numId w:val="2"/>
        </w:numPr>
        <w:jc w:val="both"/>
        <w:rPr>
          <w:rFonts w:ascii="Times New Roman" w:hAnsi="Times New Roman" w:cs="Times New Roman"/>
          <w:sz w:val="24"/>
          <w:szCs w:val="24"/>
        </w:rPr>
      </w:pPr>
      <w:r>
        <w:rPr>
          <w:rFonts w:ascii="Times New Roman" w:hAnsi="Times New Roman" w:cs="Times New Roman"/>
          <w:sz w:val="24"/>
          <w:szCs w:val="24"/>
        </w:rPr>
        <w:t xml:space="preserve">Yüklenici açık hava reklam alanlarının yerini değiştiremez. Yüklenici tarafından gelebilecek yer değişiklik talepleri, kesinlikle Lefkoşa Türk Belediyesi onayına tabidir. Lefkoşa Türk Belediyesi </w:t>
      </w:r>
      <w:r>
        <w:rPr>
          <w:rFonts w:ascii="Times New Roman" w:hAnsi="Times New Roman" w:cs="Times New Roman"/>
          <w:sz w:val="24"/>
          <w:szCs w:val="24"/>
        </w:rPr>
        <w:lastRenderedPageBreak/>
        <w:t>mevcut otobüs durakları dışında ihale ka</w:t>
      </w:r>
      <w:r w:rsidR="0035483E">
        <w:rPr>
          <w:rFonts w:ascii="Times New Roman" w:hAnsi="Times New Roman" w:cs="Times New Roman"/>
          <w:sz w:val="24"/>
          <w:szCs w:val="24"/>
        </w:rPr>
        <w:t>psamı boyunca belirleyebileceği</w:t>
      </w:r>
      <w:r>
        <w:rPr>
          <w:rFonts w:ascii="Times New Roman" w:hAnsi="Times New Roman" w:cs="Times New Roman"/>
          <w:sz w:val="24"/>
          <w:szCs w:val="24"/>
        </w:rPr>
        <w:t xml:space="preserve"> vizyon duraklar için mevcut tipolojinden farklı bir tipolojiyi kullanma hakkına sahiptir ve bu hakkı saklı tutar.</w:t>
      </w:r>
    </w:p>
    <w:p w:rsidR="00D0722A" w:rsidRDefault="001D3FF0">
      <w:pPr>
        <w:pStyle w:val="ListParagraph"/>
        <w:numPr>
          <w:ilvl w:val="1"/>
          <w:numId w:val="2"/>
        </w:numPr>
        <w:jc w:val="both"/>
        <w:rPr>
          <w:rFonts w:ascii="Times New Roman" w:hAnsi="Times New Roman" w:cs="Times New Roman"/>
          <w:sz w:val="24"/>
          <w:szCs w:val="24"/>
        </w:rPr>
      </w:pPr>
      <w:r>
        <w:rPr>
          <w:rFonts w:ascii="Times New Roman" w:hAnsi="Times New Roman" w:cs="Times New Roman"/>
          <w:sz w:val="24"/>
          <w:szCs w:val="24"/>
        </w:rPr>
        <w:t>LTB devlet ve bağlı kurumlardan gelebilecek talepler doğrultusunda trafik ve yaya güvenliği için yer değişikliği yaptırma hakkına sahiptir.Bu hak yüklenicinin</w:t>
      </w:r>
      <w:r w:rsidR="0035483E">
        <w:rPr>
          <w:rFonts w:ascii="Times New Roman" w:hAnsi="Times New Roman" w:cs="Times New Roman"/>
          <w:sz w:val="24"/>
          <w:szCs w:val="24"/>
        </w:rPr>
        <w:t xml:space="preserve"> </w:t>
      </w:r>
      <w:r>
        <w:rPr>
          <w:rFonts w:ascii="Times New Roman" w:hAnsi="Times New Roman" w:cs="Times New Roman"/>
          <w:sz w:val="24"/>
          <w:szCs w:val="24"/>
        </w:rPr>
        <w:t>hak ve menfaatlerini hiçbir şekilde etkilemeden yapılacaktır.</w:t>
      </w:r>
    </w:p>
    <w:p w:rsidR="00D0722A" w:rsidRDefault="001D3FF0">
      <w:pPr>
        <w:pStyle w:val="ListParagraph"/>
        <w:numPr>
          <w:ilvl w:val="1"/>
          <w:numId w:val="2"/>
        </w:numPr>
        <w:jc w:val="both"/>
        <w:rPr>
          <w:rFonts w:ascii="Times New Roman" w:hAnsi="Times New Roman" w:cs="Times New Roman"/>
          <w:sz w:val="24"/>
          <w:szCs w:val="24"/>
        </w:rPr>
      </w:pPr>
      <w:r>
        <w:rPr>
          <w:rFonts w:ascii="Times New Roman" w:hAnsi="Times New Roman" w:cs="Times New Roman"/>
          <w:sz w:val="24"/>
          <w:szCs w:val="24"/>
        </w:rPr>
        <w:t xml:space="preserve">Bu ihale kapsamında belirtilen 147 billboard, 74 otobüs durağı ve 64 raket dışında yeni açık hava reklam mecraları/ürünleri ile yeni lokasyonlar için Lefkoşa Türk Belediyesi yeni bir ihaleye çıkma hakkına sahiptir ve bu hakkı saklı tutar. </w:t>
      </w:r>
    </w:p>
    <w:p w:rsidR="00D0722A" w:rsidRDefault="001D3FF0">
      <w:pPr>
        <w:pStyle w:val="ListParagraph"/>
        <w:numPr>
          <w:ilvl w:val="1"/>
          <w:numId w:val="2"/>
        </w:numPr>
        <w:jc w:val="both"/>
        <w:rPr>
          <w:rFonts w:ascii="Times New Roman" w:hAnsi="Times New Roman" w:cs="Times New Roman"/>
          <w:sz w:val="24"/>
          <w:szCs w:val="24"/>
        </w:rPr>
      </w:pPr>
      <w:r>
        <w:rPr>
          <w:rFonts w:ascii="Times New Roman" w:hAnsi="Times New Roman"/>
        </w:rPr>
        <w:t>İdare, ihale kapsamında belirtilen</w:t>
      </w:r>
      <w:r>
        <w:rPr>
          <w:rFonts w:ascii="Times New Roman" w:hAnsi="Times New Roman" w:cs="Times New Roman"/>
          <w:sz w:val="24"/>
          <w:szCs w:val="24"/>
        </w:rPr>
        <w:t>147 billboard, 74 otobüs durağı ve 64 raket’i her mecrada</w:t>
      </w:r>
      <w:r w:rsidR="003C3F81">
        <w:rPr>
          <w:rFonts w:ascii="Times New Roman" w:hAnsi="Times New Roman" w:cs="Times New Roman"/>
          <w:sz w:val="24"/>
          <w:szCs w:val="24"/>
        </w:rPr>
        <w:t xml:space="preserve"> </w:t>
      </w:r>
      <w:r>
        <w:rPr>
          <w:rFonts w:ascii="Times New Roman" w:hAnsi="Times New Roman"/>
        </w:rPr>
        <w:t>%20’şer artırma ve/veya eksiltme hakkına sahiptir. İdare, ihaleyi direktifi ile daha fazla ve/veya eksik olarak aynı şartlar altında yaptırmaya yetkilidir. Yüklenici, kiralanacak reklam mecralarının/ürünlerinin ve/veya billboardların ve/veya raketlerin ve/veya otobüs duraklarının miktarını ve sınırını teklif verdiği miktarların haricinde  idarenin onayını almadan aşamaz. Aksi takdirde idare aşan kısmı kaldırma hakkına sahip olacaktır.</w:t>
      </w:r>
    </w:p>
    <w:p w:rsidR="00D0722A" w:rsidRDefault="001D3FF0">
      <w:pPr>
        <w:pStyle w:val="ListParagraph"/>
        <w:numPr>
          <w:ilvl w:val="1"/>
          <w:numId w:val="2"/>
        </w:numPr>
        <w:jc w:val="both"/>
        <w:rPr>
          <w:rFonts w:ascii="Times New Roman" w:hAnsi="Times New Roman" w:cs="Times New Roman"/>
          <w:sz w:val="24"/>
          <w:szCs w:val="24"/>
        </w:rPr>
      </w:pPr>
      <w:r>
        <w:rPr>
          <w:rFonts w:ascii="Times New Roman" w:hAnsi="Times New Roman" w:cs="Times New Roman"/>
          <w:sz w:val="24"/>
          <w:szCs w:val="24"/>
        </w:rPr>
        <w:t>İhale kapsamındaki açık hava reklam alanlarına asılacak olan alkollü içki, gasino, ahlaki ve politik hususlar içeren reklamlar KKTC yasalarına aykırı olmayacaktır. Ayrıca</w:t>
      </w:r>
      <w:r>
        <w:rPr>
          <w:rFonts w:ascii="Times New Roman" w:eastAsia="Times New Roman" w:hAnsi="Times New Roman" w:cs="Times New Roman"/>
          <w:sz w:val="24"/>
          <w:szCs w:val="24"/>
          <w:lang w:eastAsia="tr-TR"/>
        </w:rPr>
        <w:t>, tüm açık hava reklam alanlarında  hiçbir şekilde din, dil, ırk ayrımcılığı, cinsel yönelim ve toplumsal cinsiyet eşitliği gibi temel insan haklarını zedeleyici görüntü ve ifadeler kullanılama</w:t>
      </w:r>
      <w:r>
        <w:rPr>
          <w:rFonts w:ascii="Times New Roman" w:eastAsia="Calibri" w:hAnsi="Times New Roman" w:cs="Times New Roman"/>
          <w:sz w:val="24"/>
          <w:szCs w:val="24"/>
          <w:lang w:eastAsia="tr-TR"/>
        </w:rPr>
        <w:t>z.</w:t>
      </w:r>
      <w:r>
        <w:rPr>
          <w:rFonts w:ascii="Times New Roman" w:eastAsia="Calibri" w:hAnsi="Times New Roman" w:cs="Times New Roman"/>
          <w:sz w:val="24"/>
          <w:szCs w:val="24"/>
        </w:rPr>
        <w:t xml:space="preserve"> Şiddet hareketlerine yol açıcı, destekleyici ve özendirici unsurlara yer veremez</w:t>
      </w:r>
      <w:r>
        <w:rPr>
          <w:rFonts w:ascii="Times New Roman" w:eastAsia="Times New Roman" w:hAnsi="Times New Roman" w:cs="Times New Roman"/>
          <w:sz w:val="24"/>
          <w:szCs w:val="24"/>
          <w:lang w:eastAsia="tr-TR"/>
        </w:rPr>
        <w:t>. Korku yaratacak, toplumun hassasiyet duygularını istismar edecek şekilde hasta, bebek, çocuk, yaşlı ve özel gereksinimli bireylere yönelik sömürü maksatlı ifadeler veya görüntüler kullanılamaz.</w:t>
      </w:r>
    </w:p>
    <w:p w:rsidR="00D0722A" w:rsidRDefault="001D3FF0" w:rsidP="00E1649F">
      <w:pPr>
        <w:pStyle w:val="ListParagraph"/>
        <w:ind w:left="684"/>
        <w:jc w:val="both"/>
        <w:rPr>
          <w:rFonts w:ascii="Times New Roman" w:hAnsi="Times New Roman" w:cs="Times New Roman"/>
          <w:sz w:val="24"/>
          <w:szCs w:val="24"/>
        </w:rPr>
      </w:pPr>
      <w:r>
        <w:rPr>
          <w:rFonts w:ascii="Times New Roman" w:hAnsi="Times New Roman" w:cs="Times New Roman"/>
          <w:sz w:val="24"/>
          <w:szCs w:val="24"/>
        </w:rPr>
        <w:t>Lefkoşa Türk Belediyesi yasalar kapsamında</w:t>
      </w:r>
      <w:r w:rsidR="003C3F81">
        <w:rPr>
          <w:rFonts w:ascii="Times New Roman" w:hAnsi="Times New Roman" w:cs="Times New Roman"/>
          <w:sz w:val="24"/>
          <w:szCs w:val="24"/>
        </w:rPr>
        <w:t xml:space="preserve"> </w:t>
      </w:r>
      <w:r>
        <w:rPr>
          <w:rFonts w:ascii="Times New Roman" w:hAnsi="Times New Roman" w:cs="Times New Roman"/>
          <w:sz w:val="24"/>
          <w:szCs w:val="24"/>
        </w:rPr>
        <w:t>ihale çerçevesindeki açık hava reklam alanlarındaki reklam içeriğine müdahale edebilir ve bu sürede sözleşme konusu reklam alanlarındaki yayınlanacak reklam içeriklerinin cezai sorumluluğu firmaya aittir. Ayrıca, LTB, yükleniciden talep etmesi halinde, açık hava reklam alanlarında yayınlanan reklamların kim tarafından verildiğine (Örnek: Özel firma, kurum, kuruluş, birey vb..) dair bilgiyi aynı iş günü içerisinde paylaşmakla yükümlüdür.</w:t>
      </w:r>
    </w:p>
    <w:p w:rsidR="00D0722A" w:rsidRDefault="001D3FF0" w:rsidP="00B96351">
      <w:pPr>
        <w:pStyle w:val="ListParagraph"/>
        <w:numPr>
          <w:ilvl w:val="1"/>
          <w:numId w:val="2"/>
        </w:numPr>
        <w:jc w:val="both"/>
        <w:rPr>
          <w:rFonts w:ascii="Times New Roman" w:hAnsi="Times New Roman" w:cs="Times New Roman"/>
          <w:sz w:val="24"/>
          <w:szCs w:val="24"/>
        </w:rPr>
      </w:pPr>
      <w:r>
        <w:rPr>
          <w:rFonts w:ascii="Times New Roman" w:hAnsi="Times New Roman" w:cs="Times New Roman"/>
          <w:sz w:val="24"/>
          <w:szCs w:val="24"/>
        </w:rPr>
        <w:t>İhale kapsamında açık hava reklam alanlarında siyasi amaç ve/veya siyasi propaganda maksatlı kullanılabilmesi ve/veya kiralanabilmesi KKTC Yüksek Seçim Kurulu’nun ve/veya Lefkoşa İlçe Seçim kurulu’nun izni ve koyacağı şartlara tabi olacaktır.</w:t>
      </w:r>
    </w:p>
    <w:p w:rsidR="00D0722A" w:rsidRDefault="001D3FF0" w:rsidP="00B96351">
      <w:pPr>
        <w:pStyle w:val="ListParagraph"/>
        <w:numPr>
          <w:ilvl w:val="1"/>
          <w:numId w:val="2"/>
        </w:numPr>
        <w:jc w:val="both"/>
        <w:rPr>
          <w:rFonts w:ascii="Times New Roman" w:hAnsi="Times New Roman" w:cs="Times New Roman"/>
          <w:sz w:val="24"/>
          <w:szCs w:val="24"/>
        </w:rPr>
      </w:pPr>
      <w:r>
        <w:rPr>
          <w:rFonts w:ascii="Times New Roman" w:hAnsi="Times New Roman" w:cs="Times New Roman"/>
          <w:sz w:val="24"/>
          <w:szCs w:val="24"/>
        </w:rPr>
        <w:t>Lefkoşa Türk Belediyesi açık hava reklam alanlarının aşağıdaki tabloda belirtilen yerlerde ve sayıda (10 billboard, 17 otobüs durağı,12 raket) her türlü kullanım hakkına sahiptir ve bu hakkı saklı tutacaktır. Ayrıca, yılda 2 kez, bu alanlarda LTB’nin belirleyeceği tanıtım unsurlarının baskısı ve montajı yüklenici tarafından ücretsiz yapılacaktır. Yüklenicinin ihtiyaç duyması halinde, LTB’nin kullanımında olan reklam alanları LTB idaresinin yazılı onayı ile ve LTB’nin belirleyeceği</w:t>
      </w:r>
      <w:r w:rsidR="003C3F81">
        <w:rPr>
          <w:rFonts w:ascii="Times New Roman" w:hAnsi="Times New Roman" w:cs="Times New Roman"/>
          <w:sz w:val="24"/>
          <w:szCs w:val="24"/>
        </w:rPr>
        <w:t xml:space="preserve"> f</w:t>
      </w:r>
      <w:r w:rsidRPr="00EF1C7F">
        <w:rPr>
          <w:rFonts w:ascii="Times New Roman" w:hAnsi="Times New Roman" w:cs="Times New Roman"/>
          <w:color w:val="000000" w:themeColor="text1"/>
          <w:sz w:val="24"/>
          <w:szCs w:val="24"/>
        </w:rPr>
        <w:t>iyat</w:t>
      </w:r>
      <w:r>
        <w:rPr>
          <w:rFonts w:ascii="Times New Roman" w:hAnsi="Times New Roman" w:cs="Times New Roman"/>
          <w:sz w:val="24"/>
          <w:szCs w:val="24"/>
        </w:rPr>
        <w:t xml:space="preserve"> bedeli üzerinden yükleniciye kiralayabilir.</w:t>
      </w:r>
    </w:p>
    <w:tbl>
      <w:tblPr>
        <w:tblpPr w:leftFromText="141" w:rightFromText="141" w:vertAnchor="text" w:tblpY="1"/>
        <w:tblOverlap w:val="never"/>
        <w:tblW w:w="9291" w:type="dxa"/>
        <w:tblInd w:w="60" w:type="dxa"/>
        <w:tblLayout w:type="fixed"/>
        <w:tblCellMar>
          <w:left w:w="70" w:type="dxa"/>
          <w:right w:w="70" w:type="dxa"/>
        </w:tblCellMar>
        <w:tblLook w:val="04A0"/>
      </w:tblPr>
      <w:tblGrid>
        <w:gridCol w:w="1570"/>
        <w:gridCol w:w="720"/>
        <w:gridCol w:w="272"/>
        <w:gridCol w:w="850"/>
        <w:gridCol w:w="604"/>
        <w:gridCol w:w="247"/>
        <w:gridCol w:w="850"/>
        <w:gridCol w:w="629"/>
        <w:gridCol w:w="222"/>
        <w:gridCol w:w="850"/>
        <w:gridCol w:w="2477"/>
      </w:tblGrid>
      <w:tr w:rsidR="003C3F81" w:rsidRPr="00386DA9" w:rsidTr="003C3F81">
        <w:trPr>
          <w:trHeight w:val="295"/>
        </w:trPr>
        <w:tc>
          <w:tcPr>
            <w:tcW w:w="9291" w:type="dxa"/>
            <w:gridSpan w:val="11"/>
            <w:tcBorders>
              <w:top w:val="nil"/>
              <w:left w:val="nil"/>
              <w:bottom w:val="nil"/>
              <w:right w:val="nil"/>
            </w:tcBorders>
            <w:shd w:val="clear" w:color="auto" w:fill="auto"/>
            <w:noWrap/>
            <w:vAlign w:val="bottom"/>
            <w:hideMark/>
          </w:tcPr>
          <w:p w:rsidR="003C3F81" w:rsidRPr="00386DA9" w:rsidRDefault="003C3F81" w:rsidP="003C3F81">
            <w:pPr>
              <w:spacing w:after="0" w:line="240" w:lineRule="auto"/>
              <w:jc w:val="center"/>
              <w:rPr>
                <w:rFonts w:ascii="Calibri" w:eastAsia="Times New Roman" w:hAnsi="Calibri" w:cs="Calibri"/>
                <w:b/>
                <w:bCs/>
                <w:color w:val="000000"/>
                <w:sz w:val="24"/>
                <w:szCs w:val="24"/>
                <w:u w:val="single"/>
                <w:lang w:eastAsia="tr-TR"/>
              </w:rPr>
            </w:pPr>
            <w:r w:rsidRPr="00386DA9">
              <w:rPr>
                <w:rFonts w:ascii="Calibri" w:eastAsia="Times New Roman" w:hAnsi="Calibri" w:cs="Calibri"/>
                <w:b/>
                <w:bCs/>
                <w:color w:val="000000"/>
                <w:sz w:val="24"/>
                <w:szCs w:val="24"/>
                <w:u w:val="single"/>
                <w:lang w:eastAsia="tr-TR"/>
              </w:rPr>
              <w:t>AÇIK HAVA REKLAM ALANLARI İHALESİ 2022 BÖLGE DAĞILIMLARI</w:t>
            </w:r>
          </w:p>
        </w:tc>
      </w:tr>
      <w:tr w:rsidR="003C3F81" w:rsidRPr="00386DA9" w:rsidTr="003C3F81">
        <w:trPr>
          <w:trHeight w:val="200"/>
        </w:trPr>
        <w:tc>
          <w:tcPr>
            <w:tcW w:w="1570" w:type="dxa"/>
            <w:tcBorders>
              <w:top w:val="nil"/>
              <w:left w:val="nil"/>
              <w:bottom w:val="nil"/>
              <w:right w:val="nil"/>
            </w:tcBorders>
            <w:shd w:val="clear" w:color="auto" w:fill="auto"/>
            <w:noWrap/>
            <w:vAlign w:val="bottom"/>
            <w:hideMark/>
          </w:tcPr>
          <w:p w:rsidR="003C3F81" w:rsidRPr="00386DA9" w:rsidRDefault="003C3F81" w:rsidP="003C3F81">
            <w:pPr>
              <w:spacing w:after="0" w:line="240" w:lineRule="auto"/>
              <w:rPr>
                <w:rFonts w:ascii="Calibri" w:eastAsia="Times New Roman" w:hAnsi="Calibri" w:cs="Calibri"/>
                <w:color w:val="000000"/>
                <w:lang w:eastAsia="tr-TR"/>
              </w:rPr>
            </w:pPr>
          </w:p>
        </w:tc>
        <w:tc>
          <w:tcPr>
            <w:tcW w:w="720" w:type="dxa"/>
            <w:tcBorders>
              <w:top w:val="nil"/>
              <w:left w:val="nil"/>
              <w:bottom w:val="nil"/>
              <w:right w:val="nil"/>
            </w:tcBorders>
            <w:shd w:val="clear" w:color="auto" w:fill="auto"/>
            <w:noWrap/>
            <w:vAlign w:val="bottom"/>
            <w:hideMark/>
          </w:tcPr>
          <w:p w:rsidR="003C3F81" w:rsidRPr="00386DA9" w:rsidRDefault="003C3F81" w:rsidP="003C3F81">
            <w:pPr>
              <w:spacing w:after="0" w:line="240" w:lineRule="auto"/>
              <w:rPr>
                <w:rFonts w:ascii="Calibri" w:eastAsia="Times New Roman" w:hAnsi="Calibri" w:cs="Calibri"/>
                <w:color w:val="000000"/>
                <w:lang w:eastAsia="tr-TR"/>
              </w:rPr>
            </w:pPr>
          </w:p>
        </w:tc>
        <w:tc>
          <w:tcPr>
            <w:tcW w:w="1122" w:type="dxa"/>
            <w:gridSpan w:val="2"/>
            <w:tcBorders>
              <w:top w:val="nil"/>
              <w:left w:val="nil"/>
              <w:bottom w:val="nil"/>
              <w:right w:val="nil"/>
            </w:tcBorders>
            <w:shd w:val="clear" w:color="auto" w:fill="auto"/>
            <w:noWrap/>
            <w:vAlign w:val="bottom"/>
            <w:hideMark/>
          </w:tcPr>
          <w:p w:rsidR="003C3F81" w:rsidRPr="00386DA9" w:rsidRDefault="003C3F81" w:rsidP="003C3F81">
            <w:pPr>
              <w:spacing w:after="0" w:line="240" w:lineRule="auto"/>
              <w:rPr>
                <w:rFonts w:ascii="Calibri" w:eastAsia="Times New Roman" w:hAnsi="Calibri" w:cs="Calibri"/>
                <w:color w:val="000000"/>
                <w:lang w:eastAsia="tr-TR"/>
              </w:rPr>
            </w:pPr>
          </w:p>
        </w:tc>
        <w:tc>
          <w:tcPr>
            <w:tcW w:w="604" w:type="dxa"/>
            <w:tcBorders>
              <w:top w:val="nil"/>
              <w:left w:val="nil"/>
              <w:bottom w:val="nil"/>
              <w:right w:val="nil"/>
            </w:tcBorders>
            <w:shd w:val="clear" w:color="auto" w:fill="auto"/>
            <w:noWrap/>
            <w:vAlign w:val="bottom"/>
            <w:hideMark/>
          </w:tcPr>
          <w:p w:rsidR="003C3F81" w:rsidRPr="00386DA9" w:rsidRDefault="003C3F81" w:rsidP="003C3F81">
            <w:pPr>
              <w:spacing w:after="0" w:line="240" w:lineRule="auto"/>
              <w:rPr>
                <w:rFonts w:ascii="Calibri" w:eastAsia="Times New Roman" w:hAnsi="Calibri" w:cs="Calibri"/>
                <w:color w:val="000000"/>
                <w:lang w:eastAsia="tr-TR"/>
              </w:rPr>
            </w:pPr>
          </w:p>
        </w:tc>
        <w:tc>
          <w:tcPr>
            <w:tcW w:w="1097" w:type="dxa"/>
            <w:gridSpan w:val="2"/>
            <w:tcBorders>
              <w:top w:val="nil"/>
              <w:left w:val="nil"/>
              <w:bottom w:val="nil"/>
              <w:right w:val="nil"/>
            </w:tcBorders>
            <w:shd w:val="clear" w:color="auto" w:fill="auto"/>
            <w:noWrap/>
            <w:vAlign w:val="bottom"/>
            <w:hideMark/>
          </w:tcPr>
          <w:p w:rsidR="003C3F81" w:rsidRPr="00386DA9" w:rsidRDefault="003C3F81" w:rsidP="003C3F81">
            <w:pPr>
              <w:spacing w:after="0" w:line="240" w:lineRule="auto"/>
              <w:rPr>
                <w:rFonts w:ascii="Calibri" w:eastAsia="Times New Roman" w:hAnsi="Calibri" w:cs="Calibri"/>
                <w:color w:val="000000"/>
                <w:lang w:eastAsia="tr-TR"/>
              </w:rPr>
            </w:pPr>
          </w:p>
        </w:tc>
        <w:tc>
          <w:tcPr>
            <w:tcW w:w="629" w:type="dxa"/>
            <w:tcBorders>
              <w:top w:val="nil"/>
              <w:left w:val="nil"/>
              <w:bottom w:val="nil"/>
              <w:right w:val="nil"/>
            </w:tcBorders>
            <w:shd w:val="clear" w:color="auto" w:fill="auto"/>
            <w:noWrap/>
            <w:vAlign w:val="bottom"/>
            <w:hideMark/>
          </w:tcPr>
          <w:p w:rsidR="003C3F81" w:rsidRPr="00386DA9" w:rsidRDefault="003C3F81" w:rsidP="003C3F81">
            <w:pPr>
              <w:spacing w:after="0" w:line="240" w:lineRule="auto"/>
              <w:rPr>
                <w:rFonts w:ascii="Calibri" w:eastAsia="Times New Roman" w:hAnsi="Calibri" w:cs="Calibri"/>
                <w:color w:val="000000"/>
                <w:lang w:eastAsia="tr-TR"/>
              </w:rPr>
            </w:pPr>
          </w:p>
        </w:tc>
        <w:tc>
          <w:tcPr>
            <w:tcW w:w="1072" w:type="dxa"/>
            <w:gridSpan w:val="2"/>
            <w:tcBorders>
              <w:top w:val="nil"/>
              <w:left w:val="nil"/>
              <w:bottom w:val="nil"/>
              <w:right w:val="nil"/>
            </w:tcBorders>
            <w:shd w:val="clear" w:color="auto" w:fill="auto"/>
            <w:noWrap/>
            <w:vAlign w:val="bottom"/>
            <w:hideMark/>
          </w:tcPr>
          <w:p w:rsidR="003C3F81" w:rsidRPr="00386DA9" w:rsidRDefault="003C3F81" w:rsidP="003C3F81">
            <w:pPr>
              <w:spacing w:after="0" w:line="240" w:lineRule="auto"/>
              <w:rPr>
                <w:rFonts w:ascii="Calibri" w:eastAsia="Times New Roman" w:hAnsi="Calibri" w:cs="Calibri"/>
                <w:color w:val="000000"/>
                <w:lang w:eastAsia="tr-TR"/>
              </w:rPr>
            </w:pPr>
          </w:p>
        </w:tc>
        <w:tc>
          <w:tcPr>
            <w:tcW w:w="2477" w:type="dxa"/>
            <w:tcBorders>
              <w:top w:val="nil"/>
              <w:left w:val="nil"/>
              <w:bottom w:val="nil"/>
              <w:right w:val="nil"/>
            </w:tcBorders>
            <w:shd w:val="clear" w:color="auto" w:fill="auto"/>
            <w:noWrap/>
            <w:vAlign w:val="bottom"/>
            <w:hideMark/>
          </w:tcPr>
          <w:p w:rsidR="003C3F81" w:rsidRPr="00386DA9" w:rsidRDefault="003C3F81" w:rsidP="003C3F81">
            <w:pPr>
              <w:spacing w:after="0" w:line="240" w:lineRule="auto"/>
              <w:rPr>
                <w:rFonts w:ascii="Calibri" w:eastAsia="Times New Roman" w:hAnsi="Calibri" w:cs="Calibri"/>
                <w:color w:val="000000"/>
                <w:lang w:eastAsia="tr-TR"/>
              </w:rPr>
            </w:pPr>
          </w:p>
        </w:tc>
      </w:tr>
      <w:tr w:rsidR="003C3F81" w:rsidRPr="00386DA9" w:rsidTr="003C3F81">
        <w:trPr>
          <w:trHeight w:val="352"/>
        </w:trPr>
        <w:tc>
          <w:tcPr>
            <w:tcW w:w="1570" w:type="dxa"/>
            <w:vMerge w:val="restart"/>
            <w:tcBorders>
              <w:top w:val="single" w:sz="8" w:space="0" w:color="auto"/>
              <w:left w:val="single" w:sz="8" w:space="0" w:color="auto"/>
              <w:bottom w:val="single" w:sz="8" w:space="0" w:color="000000"/>
              <w:right w:val="single" w:sz="8" w:space="0" w:color="auto"/>
            </w:tcBorders>
            <w:shd w:val="clear" w:color="000000" w:fill="D8D8D8"/>
            <w:vAlign w:val="center"/>
            <w:hideMark/>
          </w:tcPr>
          <w:p w:rsidR="003C3F81" w:rsidRPr="00386DA9" w:rsidRDefault="003C3F81" w:rsidP="003C3F81">
            <w:pPr>
              <w:spacing w:after="0" w:line="240" w:lineRule="auto"/>
              <w:jc w:val="center"/>
              <w:rPr>
                <w:rFonts w:ascii="Calibri" w:eastAsia="Times New Roman" w:hAnsi="Calibri" w:cs="Calibri"/>
                <w:color w:val="000000"/>
                <w:sz w:val="28"/>
                <w:szCs w:val="28"/>
                <w:lang w:eastAsia="tr-TR"/>
              </w:rPr>
            </w:pPr>
            <w:r w:rsidRPr="00386DA9">
              <w:rPr>
                <w:rFonts w:ascii="Calibri" w:eastAsia="Times New Roman" w:hAnsi="Calibri" w:cs="Calibri"/>
                <w:color w:val="000000"/>
                <w:sz w:val="28"/>
                <w:szCs w:val="28"/>
                <w:lang w:eastAsia="tr-TR"/>
              </w:rPr>
              <w:t> </w:t>
            </w:r>
          </w:p>
        </w:tc>
        <w:tc>
          <w:tcPr>
            <w:tcW w:w="1842" w:type="dxa"/>
            <w:gridSpan w:val="3"/>
            <w:tcBorders>
              <w:top w:val="single" w:sz="8" w:space="0" w:color="auto"/>
              <w:left w:val="nil"/>
              <w:bottom w:val="single" w:sz="8" w:space="0" w:color="auto"/>
              <w:right w:val="single" w:sz="8" w:space="0" w:color="000000"/>
            </w:tcBorders>
            <w:shd w:val="clear" w:color="auto" w:fill="auto"/>
            <w:vAlign w:val="center"/>
            <w:hideMark/>
          </w:tcPr>
          <w:p w:rsidR="003C3F81" w:rsidRPr="00386DA9" w:rsidRDefault="003C3F81" w:rsidP="003C3F81">
            <w:pPr>
              <w:spacing w:after="0" w:line="240" w:lineRule="auto"/>
              <w:jc w:val="center"/>
              <w:rPr>
                <w:rFonts w:ascii="Calibri" w:eastAsia="Times New Roman" w:hAnsi="Calibri" w:cs="Calibri"/>
                <w:b/>
                <w:bCs/>
                <w:color w:val="000000"/>
                <w:sz w:val="24"/>
                <w:szCs w:val="24"/>
                <w:lang w:eastAsia="tr-TR"/>
              </w:rPr>
            </w:pPr>
            <w:r w:rsidRPr="00386DA9">
              <w:rPr>
                <w:rFonts w:ascii="Calibri" w:eastAsia="Times New Roman" w:hAnsi="Calibri" w:cs="Calibri"/>
                <w:b/>
                <w:bCs/>
                <w:color w:val="000000"/>
                <w:sz w:val="24"/>
                <w:szCs w:val="24"/>
                <w:lang w:eastAsia="tr-TR"/>
              </w:rPr>
              <w:t>BILLBOARD</w:t>
            </w:r>
          </w:p>
        </w:tc>
        <w:tc>
          <w:tcPr>
            <w:tcW w:w="1701" w:type="dxa"/>
            <w:gridSpan w:val="3"/>
            <w:tcBorders>
              <w:top w:val="single" w:sz="8" w:space="0" w:color="auto"/>
              <w:left w:val="nil"/>
              <w:bottom w:val="single" w:sz="8" w:space="0" w:color="auto"/>
              <w:right w:val="single" w:sz="8" w:space="0" w:color="000000"/>
            </w:tcBorders>
            <w:shd w:val="clear" w:color="auto" w:fill="auto"/>
            <w:vAlign w:val="center"/>
            <w:hideMark/>
          </w:tcPr>
          <w:p w:rsidR="003C3F81" w:rsidRPr="00386DA9" w:rsidRDefault="003C3F81" w:rsidP="003C3F81">
            <w:pPr>
              <w:spacing w:after="0" w:line="240" w:lineRule="auto"/>
              <w:jc w:val="center"/>
              <w:rPr>
                <w:rFonts w:ascii="Calibri" w:eastAsia="Times New Roman" w:hAnsi="Calibri" w:cs="Calibri"/>
                <w:b/>
                <w:bCs/>
                <w:color w:val="000000"/>
                <w:sz w:val="24"/>
                <w:szCs w:val="24"/>
                <w:lang w:eastAsia="tr-TR"/>
              </w:rPr>
            </w:pPr>
            <w:r w:rsidRPr="00386DA9">
              <w:rPr>
                <w:rFonts w:ascii="Calibri" w:eastAsia="Times New Roman" w:hAnsi="Calibri" w:cs="Calibri"/>
                <w:b/>
                <w:bCs/>
                <w:color w:val="000000"/>
                <w:sz w:val="24"/>
                <w:szCs w:val="24"/>
                <w:lang w:eastAsia="tr-TR"/>
              </w:rPr>
              <w:t>RAKET</w:t>
            </w:r>
          </w:p>
        </w:tc>
        <w:tc>
          <w:tcPr>
            <w:tcW w:w="1701" w:type="dxa"/>
            <w:gridSpan w:val="3"/>
            <w:tcBorders>
              <w:top w:val="single" w:sz="8" w:space="0" w:color="auto"/>
              <w:left w:val="nil"/>
              <w:bottom w:val="single" w:sz="8" w:space="0" w:color="auto"/>
              <w:right w:val="single" w:sz="4" w:space="0" w:color="auto"/>
            </w:tcBorders>
            <w:shd w:val="clear" w:color="auto" w:fill="auto"/>
            <w:vAlign w:val="center"/>
            <w:hideMark/>
          </w:tcPr>
          <w:p w:rsidR="003C3F81" w:rsidRPr="00386DA9" w:rsidRDefault="003C3F81" w:rsidP="003C3F81">
            <w:pPr>
              <w:spacing w:after="0" w:line="240" w:lineRule="auto"/>
              <w:jc w:val="center"/>
              <w:rPr>
                <w:rFonts w:ascii="Calibri" w:eastAsia="Times New Roman" w:hAnsi="Calibri" w:cs="Calibri"/>
                <w:b/>
                <w:bCs/>
                <w:color w:val="000000"/>
                <w:sz w:val="24"/>
                <w:szCs w:val="24"/>
                <w:lang w:eastAsia="tr-TR"/>
              </w:rPr>
            </w:pPr>
            <w:r w:rsidRPr="00386DA9">
              <w:rPr>
                <w:rFonts w:ascii="Calibri" w:eastAsia="Times New Roman" w:hAnsi="Calibri" w:cs="Calibri"/>
                <w:b/>
                <w:bCs/>
                <w:color w:val="000000"/>
                <w:sz w:val="24"/>
                <w:szCs w:val="24"/>
                <w:lang w:eastAsia="tr-TR"/>
              </w:rPr>
              <w:t>OTOBÜS DURAĞI</w:t>
            </w:r>
          </w:p>
        </w:tc>
        <w:tc>
          <w:tcPr>
            <w:tcW w:w="247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C3F81" w:rsidRPr="00386DA9" w:rsidRDefault="003C3F81" w:rsidP="003C3F81">
            <w:pPr>
              <w:spacing w:after="0" w:line="240" w:lineRule="auto"/>
              <w:jc w:val="center"/>
              <w:rPr>
                <w:rFonts w:ascii="Calibri" w:eastAsia="Times New Roman" w:hAnsi="Calibri" w:cs="Calibri"/>
                <w:b/>
                <w:bCs/>
                <w:color w:val="000000"/>
                <w:sz w:val="24"/>
                <w:szCs w:val="24"/>
                <w:lang w:eastAsia="tr-TR"/>
              </w:rPr>
            </w:pPr>
            <w:r w:rsidRPr="00386DA9">
              <w:rPr>
                <w:rFonts w:ascii="Calibri" w:eastAsia="Times New Roman" w:hAnsi="Calibri" w:cs="Calibri"/>
                <w:b/>
                <w:bCs/>
                <w:color w:val="000000"/>
                <w:sz w:val="24"/>
                <w:szCs w:val="24"/>
                <w:lang w:eastAsia="tr-TR"/>
              </w:rPr>
              <w:t>BÖLGE TOPLAM TABAN FİYAT</w:t>
            </w:r>
          </w:p>
        </w:tc>
      </w:tr>
      <w:tr w:rsidR="003C3F81" w:rsidRPr="00386DA9" w:rsidTr="003C3F81">
        <w:trPr>
          <w:trHeight w:val="410"/>
        </w:trPr>
        <w:tc>
          <w:tcPr>
            <w:tcW w:w="1570" w:type="dxa"/>
            <w:vMerge/>
            <w:tcBorders>
              <w:top w:val="single" w:sz="8" w:space="0" w:color="auto"/>
              <w:left w:val="single" w:sz="8" w:space="0" w:color="auto"/>
              <w:bottom w:val="single" w:sz="8" w:space="0" w:color="000000"/>
              <w:right w:val="single" w:sz="8" w:space="0" w:color="auto"/>
            </w:tcBorders>
            <w:vAlign w:val="center"/>
            <w:hideMark/>
          </w:tcPr>
          <w:p w:rsidR="003C3F81" w:rsidRPr="00386DA9" w:rsidRDefault="003C3F81" w:rsidP="003C3F81">
            <w:pPr>
              <w:spacing w:after="0" w:line="240" w:lineRule="auto"/>
              <w:rPr>
                <w:rFonts w:ascii="Calibri" w:eastAsia="Times New Roman" w:hAnsi="Calibri" w:cs="Calibri"/>
                <w:color w:val="000000"/>
                <w:sz w:val="28"/>
                <w:szCs w:val="28"/>
                <w:lang w:eastAsia="tr-TR"/>
              </w:rPr>
            </w:pPr>
          </w:p>
        </w:tc>
        <w:tc>
          <w:tcPr>
            <w:tcW w:w="992" w:type="dxa"/>
            <w:gridSpan w:val="2"/>
            <w:tcBorders>
              <w:top w:val="nil"/>
              <w:left w:val="nil"/>
              <w:bottom w:val="nil"/>
              <w:right w:val="single" w:sz="4" w:space="0" w:color="auto"/>
            </w:tcBorders>
            <w:shd w:val="clear" w:color="auto" w:fill="auto"/>
            <w:vAlign w:val="center"/>
            <w:hideMark/>
          </w:tcPr>
          <w:p w:rsidR="003C3F81" w:rsidRPr="00386DA9" w:rsidRDefault="003C3F81" w:rsidP="003C3F81">
            <w:pPr>
              <w:spacing w:after="0" w:line="240" w:lineRule="auto"/>
              <w:jc w:val="center"/>
              <w:rPr>
                <w:rFonts w:ascii="Calibri" w:eastAsia="Times New Roman" w:hAnsi="Calibri" w:cs="Calibri"/>
                <w:b/>
                <w:bCs/>
                <w:color w:val="000000"/>
                <w:sz w:val="24"/>
                <w:szCs w:val="24"/>
                <w:lang w:eastAsia="tr-TR"/>
              </w:rPr>
            </w:pPr>
            <w:r w:rsidRPr="00386DA9">
              <w:rPr>
                <w:rFonts w:ascii="Calibri" w:eastAsia="Times New Roman" w:hAnsi="Calibri" w:cs="Calibri"/>
                <w:b/>
                <w:bCs/>
                <w:color w:val="000000"/>
                <w:sz w:val="24"/>
                <w:szCs w:val="24"/>
                <w:lang w:eastAsia="tr-TR"/>
              </w:rPr>
              <w:t>İHALE</w:t>
            </w:r>
          </w:p>
        </w:tc>
        <w:tc>
          <w:tcPr>
            <w:tcW w:w="850" w:type="dxa"/>
            <w:tcBorders>
              <w:top w:val="nil"/>
              <w:left w:val="nil"/>
              <w:bottom w:val="nil"/>
              <w:right w:val="single" w:sz="8" w:space="0" w:color="auto"/>
            </w:tcBorders>
            <w:shd w:val="clear" w:color="auto" w:fill="auto"/>
            <w:vAlign w:val="center"/>
            <w:hideMark/>
          </w:tcPr>
          <w:p w:rsidR="003C3F81" w:rsidRPr="00386DA9" w:rsidRDefault="003C3F81" w:rsidP="003C3F81">
            <w:pPr>
              <w:spacing w:after="0" w:line="240" w:lineRule="auto"/>
              <w:jc w:val="center"/>
              <w:rPr>
                <w:rFonts w:ascii="Calibri" w:eastAsia="Times New Roman" w:hAnsi="Calibri" w:cs="Calibri"/>
                <w:b/>
                <w:bCs/>
                <w:color w:val="000000"/>
                <w:sz w:val="24"/>
                <w:szCs w:val="24"/>
                <w:lang w:eastAsia="tr-TR"/>
              </w:rPr>
            </w:pPr>
            <w:r w:rsidRPr="00386DA9">
              <w:rPr>
                <w:rFonts w:ascii="Calibri" w:eastAsia="Times New Roman" w:hAnsi="Calibri" w:cs="Calibri"/>
                <w:b/>
                <w:bCs/>
                <w:color w:val="000000"/>
                <w:sz w:val="24"/>
                <w:szCs w:val="24"/>
                <w:lang w:eastAsia="tr-TR"/>
              </w:rPr>
              <w:t>LTB</w:t>
            </w:r>
          </w:p>
        </w:tc>
        <w:tc>
          <w:tcPr>
            <w:tcW w:w="851" w:type="dxa"/>
            <w:gridSpan w:val="2"/>
            <w:tcBorders>
              <w:top w:val="nil"/>
              <w:left w:val="nil"/>
              <w:bottom w:val="nil"/>
              <w:right w:val="single" w:sz="4" w:space="0" w:color="auto"/>
            </w:tcBorders>
            <w:shd w:val="clear" w:color="auto" w:fill="auto"/>
            <w:vAlign w:val="center"/>
            <w:hideMark/>
          </w:tcPr>
          <w:p w:rsidR="003C3F81" w:rsidRPr="00386DA9" w:rsidRDefault="003C3F81" w:rsidP="003C3F81">
            <w:pPr>
              <w:spacing w:after="0" w:line="240" w:lineRule="auto"/>
              <w:jc w:val="center"/>
              <w:rPr>
                <w:rFonts w:ascii="Calibri" w:eastAsia="Times New Roman" w:hAnsi="Calibri" w:cs="Calibri"/>
                <w:b/>
                <w:bCs/>
                <w:color w:val="000000"/>
                <w:sz w:val="24"/>
                <w:szCs w:val="24"/>
                <w:lang w:eastAsia="tr-TR"/>
              </w:rPr>
            </w:pPr>
            <w:r w:rsidRPr="00386DA9">
              <w:rPr>
                <w:rFonts w:ascii="Calibri" w:eastAsia="Times New Roman" w:hAnsi="Calibri" w:cs="Calibri"/>
                <w:b/>
                <w:bCs/>
                <w:color w:val="000000"/>
                <w:sz w:val="24"/>
                <w:szCs w:val="24"/>
                <w:lang w:eastAsia="tr-TR"/>
              </w:rPr>
              <w:t>İHALE</w:t>
            </w:r>
          </w:p>
        </w:tc>
        <w:tc>
          <w:tcPr>
            <w:tcW w:w="850" w:type="dxa"/>
            <w:tcBorders>
              <w:top w:val="nil"/>
              <w:left w:val="nil"/>
              <w:bottom w:val="nil"/>
              <w:right w:val="single" w:sz="8" w:space="0" w:color="auto"/>
            </w:tcBorders>
            <w:shd w:val="clear" w:color="auto" w:fill="auto"/>
            <w:vAlign w:val="center"/>
            <w:hideMark/>
          </w:tcPr>
          <w:p w:rsidR="003C3F81" w:rsidRPr="00386DA9" w:rsidRDefault="003C3F81" w:rsidP="003C3F81">
            <w:pPr>
              <w:spacing w:after="0" w:line="240" w:lineRule="auto"/>
              <w:jc w:val="center"/>
              <w:rPr>
                <w:rFonts w:ascii="Calibri" w:eastAsia="Times New Roman" w:hAnsi="Calibri" w:cs="Calibri"/>
                <w:b/>
                <w:bCs/>
                <w:color w:val="000000"/>
                <w:sz w:val="24"/>
                <w:szCs w:val="24"/>
                <w:lang w:eastAsia="tr-TR"/>
              </w:rPr>
            </w:pPr>
            <w:r w:rsidRPr="00386DA9">
              <w:rPr>
                <w:rFonts w:ascii="Calibri" w:eastAsia="Times New Roman" w:hAnsi="Calibri" w:cs="Calibri"/>
                <w:b/>
                <w:bCs/>
                <w:color w:val="000000"/>
                <w:sz w:val="24"/>
                <w:szCs w:val="24"/>
                <w:lang w:eastAsia="tr-TR"/>
              </w:rPr>
              <w:t>LTB</w:t>
            </w:r>
          </w:p>
        </w:tc>
        <w:tc>
          <w:tcPr>
            <w:tcW w:w="851" w:type="dxa"/>
            <w:gridSpan w:val="2"/>
            <w:tcBorders>
              <w:top w:val="nil"/>
              <w:left w:val="nil"/>
              <w:bottom w:val="nil"/>
              <w:right w:val="single" w:sz="4" w:space="0" w:color="auto"/>
            </w:tcBorders>
            <w:shd w:val="clear" w:color="auto" w:fill="auto"/>
            <w:vAlign w:val="center"/>
            <w:hideMark/>
          </w:tcPr>
          <w:p w:rsidR="003C3F81" w:rsidRPr="00386DA9" w:rsidRDefault="003C3F81" w:rsidP="003C3F81">
            <w:pPr>
              <w:spacing w:after="0" w:line="240" w:lineRule="auto"/>
              <w:jc w:val="center"/>
              <w:rPr>
                <w:rFonts w:ascii="Calibri" w:eastAsia="Times New Roman" w:hAnsi="Calibri" w:cs="Calibri"/>
                <w:b/>
                <w:bCs/>
                <w:color w:val="000000"/>
                <w:sz w:val="24"/>
                <w:szCs w:val="24"/>
                <w:lang w:eastAsia="tr-TR"/>
              </w:rPr>
            </w:pPr>
            <w:r w:rsidRPr="00386DA9">
              <w:rPr>
                <w:rFonts w:ascii="Calibri" w:eastAsia="Times New Roman" w:hAnsi="Calibri" w:cs="Calibri"/>
                <w:b/>
                <w:bCs/>
                <w:color w:val="000000"/>
                <w:sz w:val="24"/>
                <w:szCs w:val="24"/>
                <w:lang w:eastAsia="tr-TR"/>
              </w:rPr>
              <w:t>İHALE</w:t>
            </w:r>
          </w:p>
        </w:tc>
        <w:tc>
          <w:tcPr>
            <w:tcW w:w="850" w:type="dxa"/>
            <w:tcBorders>
              <w:top w:val="nil"/>
              <w:left w:val="nil"/>
              <w:bottom w:val="nil"/>
              <w:right w:val="nil"/>
            </w:tcBorders>
            <w:shd w:val="clear" w:color="auto" w:fill="auto"/>
            <w:vAlign w:val="center"/>
            <w:hideMark/>
          </w:tcPr>
          <w:p w:rsidR="003C3F81" w:rsidRPr="00386DA9" w:rsidRDefault="003C3F81" w:rsidP="003C3F81">
            <w:pPr>
              <w:spacing w:after="0" w:line="240" w:lineRule="auto"/>
              <w:jc w:val="center"/>
              <w:rPr>
                <w:rFonts w:ascii="Calibri" w:eastAsia="Times New Roman" w:hAnsi="Calibri" w:cs="Calibri"/>
                <w:b/>
                <w:bCs/>
                <w:color w:val="000000"/>
                <w:sz w:val="24"/>
                <w:szCs w:val="24"/>
                <w:lang w:eastAsia="tr-TR"/>
              </w:rPr>
            </w:pPr>
            <w:r w:rsidRPr="00386DA9">
              <w:rPr>
                <w:rFonts w:ascii="Calibri" w:eastAsia="Times New Roman" w:hAnsi="Calibri" w:cs="Calibri"/>
                <w:b/>
                <w:bCs/>
                <w:color w:val="000000"/>
                <w:sz w:val="24"/>
                <w:szCs w:val="24"/>
                <w:lang w:eastAsia="tr-TR"/>
              </w:rPr>
              <w:t>LTB</w:t>
            </w:r>
          </w:p>
        </w:tc>
        <w:tc>
          <w:tcPr>
            <w:tcW w:w="2477" w:type="dxa"/>
            <w:vMerge/>
            <w:tcBorders>
              <w:top w:val="single" w:sz="8" w:space="0" w:color="auto"/>
              <w:left w:val="single" w:sz="8" w:space="0" w:color="auto"/>
              <w:bottom w:val="single" w:sz="8" w:space="0" w:color="000000"/>
              <w:right w:val="single" w:sz="8" w:space="0" w:color="auto"/>
            </w:tcBorders>
            <w:vAlign w:val="center"/>
            <w:hideMark/>
          </w:tcPr>
          <w:p w:rsidR="003C3F81" w:rsidRPr="00386DA9" w:rsidRDefault="003C3F81" w:rsidP="003C3F81">
            <w:pPr>
              <w:spacing w:after="0" w:line="240" w:lineRule="auto"/>
              <w:rPr>
                <w:rFonts w:ascii="Calibri" w:eastAsia="Times New Roman" w:hAnsi="Calibri" w:cs="Calibri"/>
                <w:b/>
                <w:bCs/>
                <w:color w:val="000000"/>
                <w:sz w:val="28"/>
                <w:szCs w:val="28"/>
                <w:lang w:eastAsia="tr-TR"/>
              </w:rPr>
            </w:pPr>
          </w:p>
        </w:tc>
      </w:tr>
      <w:tr w:rsidR="003C3F81" w:rsidRPr="00386DA9" w:rsidTr="003C3F81">
        <w:trPr>
          <w:trHeight w:val="317"/>
        </w:trPr>
        <w:tc>
          <w:tcPr>
            <w:tcW w:w="1570" w:type="dxa"/>
            <w:tcBorders>
              <w:top w:val="nil"/>
              <w:left w:val="single" w:sz="8" w:space="0" w:color="auto"/>
              <w:bottom w:val="single" w:sz="4" w:space="0" w:color="auto"/>
              <w:right w:val="single" w:sz="8" w:space="0" w:color="auto"/>
            </w:tcBorders>
            <w:shd w:val="clear" w:color="auto" w:fill="auto"/>
            <w:vAlign w:val="center"/>
            <w:hideMark/>
          </w:tcPr>
          <w:p w:rsidR="003C3F81" w:rsidRPr="00386DA9" w:rsidRDefault="003C3F81" w:rsidP="003C3F81">
            <w:pPr>
              <w:spacing w:after="0" w:line="240" w:lineRule="auto"/>
              <w:jc w:val="center"/>
              <w:rPr>
                <w:rFonts w:ascii="Calibri" w:eastAsia="Times New Roman" w:hAnsi="Calibri" w:cs="Calibri"/>
                <w:b/>
                <w:bCs/>
                <w:color w:val="000000"/>
                <w:sz w:val="24"/>
                <w:szCs w:val="24"/>
                <w:lang w:eastAsia="tr-TR"/>
              </w:rPr>
            </w:pPr>
            <w:r w:rsidRPr="00386DA9">
              <w:rPr>
                <w:rFonts w:ascii="Calibri" w:eastAsia="Times New Roman" w:hAnsi="Calibri" w:cs="Calibri"/>
                <w:b/>
                <w:bCs/>
                <w:color w:val="000000"/>
                <w:sz w:val="24"/>
                <w:szCs w:val="24"/>
                <w:lang w:eastAsia="tr-TR"/>
              </w:rPr>
              <w:t>1. BÖLGE</w:t>
            </w:r>
          </w:p>
        </w:tc>
        <w:tc>
          <w:tcPr>
            <w:tcW w:w="992" w:type="dxa"/>
            <w:gridSpan w:val="2"/>
            <w:tcBorders>
              <w:top w:val="single" w:sz="8" w:space="0" w:color="auto"/>
              <w:left w:val="nil"/>
              <w:bottom w:val="single" w:sz="4" w:space="0" w:color="auto"/>
              <w:right w:val="single" w:sz="4" w:space="0" w:color="auto"/>
            </w:tcBorders>
            <w:shd w:val="clear" w:color="auto" w:fill="auto"/>
            <w:vAlign w:val="center"/>
            <w:hideMark/>
          </w:tcPr>
          <w:p w:rsidR="003C3F81" w:rsidRPr="00386DA9" w:rsidRDefault="003C3F81" w:rsidP="003C3F81">
            <w:pPr>
              <w:spacing w:after="0" w:line="240" w:lineRule="auto"/>
              <w:jc w:val="center"/>
              <w:rPr>
                <w:rFonts w:ascii="Calibri" w:eastAsia="Times New Roman" w:hAnsi="Calibri" w:cs="Calibri"/>
                <w:b/>
                <w:color w:val="000000"/>
                <w:sz w:val="24"/>
                <w:szCs w:val="24"/>
                <w:lang w:eastAsia="tr-TR"/>
              </w:rPr>
            </w:pPr>
            <w:r w:rsidRPr="00386DA9">
              <w:rPr>
                <w:rFonts w:ascii="Calibri" w:eastAsia="Times New Roman" w:hAnsi="Calibri" w:cs="Calibri"/>
                <w:b/>
                <w:color w:val="000000"/>
                <w:sz w:val="24"/>
                <w:szCs w:val="24"/>
                <w:lang w:eastAsia="tr-TR"/>
              </w:rPr>
              <w:t>51</w:t>
            </w:r>
          </w:p>
        </w:tc>
        <w:tc>
          <w:tcPr>
            <w:tcW w:w="850" w:type="dxa"/>
            <w:tcBorders>
              <w:top w:val="single" w:sz="8" w:space="0" w:color="auto"/>
              <w:left w:val="nil"/>
              <w:bottom w:val="single" w:sz="4" w:space="0" w:color="auto"/>
              <w:right w:val="single" w:sz="8" w:space="0" w:color="auto"/>
            </w:tcBorders>
            <w:shd w:val="clear" w:color="auto" w:fill="auto"/>
            <w:vAlign w:val="center"/>
            <w:hideMark/>
          </w:tcPr>
          <w:p w:rsidR="003C3F81" w:rsidRPr="00386DA9" w:rsidRDefault="003C3F81" w:rsidP="003C3F81">
            <w:pPr>
              <w:spacing w:after="0" w:line="240" w:lineRule="auto"/>
              <w:jc w:val="center"/>
              <w:rPr>
                <w:rFonts w:ascii="Calibri" w:eastAsia="Times New Roman" w:hAnsi="Calibri" w:cs="Calibri"/>
                <w:color w:val="000000"/>
                <w:sz w:val="24"/>
                <w:szCs w:val="24"/>
                <w:lang w:eastAsia="tr-TR"/>
              </w:rPr>
            </w:pPr>
            <w:r w:rsidRPr="00386DA9">
              <w:rPr>
                <w:rFonts w:ascii="Calibri" w:eastAsia="Times New Roman" w:hAnsi="Calibri" w:cs="Calibri"/>
                <w:color w:val="000000"/>
                <w:sz w:val="24"/>
                <w:szCs w:val="24"/>
                <w:lang w:eastAsia="tr-TR"/>
              </w:rPr>
              <w:t>3</w:t>
            </w:r>
          </w:p>
        </w:tc>
        <w:tc>
          <w:tcPr>
            <w:tcW w:w="851" w:type="dxa"/>
            <w:gridSpan w:val="2"/>
            <w:tcBorders>
              <w:top w:val="single" w:sz="8" w:space="0" w:color="auto"/>
              <w:left w:val="nil"/>
              <w:bottom w:val="single" w:sz="4" w:space="0" w:color="auto"/>
              <w:right w:val="single" w:sz="4" w:space="0" w:color="auto"/>
            </w:tcBorders>
            <w:shd w:val="clear" w:color="auto" w:fill="auto"/>
            <w:vAlign w:val="center"/>
            <w:hideMark/>
          </w:tcPr>
          <w:p w:rsidR="003C3F81" w:rsidRPr="00386DA9" w:rsidRDefault="003C3F81" w:rsidP="003C3F81">
            <w:pPr>
              <w:spacing w:after="0" w:line="240" w:lineRule="auto"/>
              <w:jc w:val="center"/>
              <w:rPr>
                <w:rFonts w:ascii="Calibri" w:eastAsia="Times New Roman" w:hAnsi="Calibri" w:cs="Calibri"/>
                <w:b/>
                <w:color w:val="000000"/>
                <w:sz w:val="24"/>
                <w:szCs w:val="24"/>
                <w:lang w:eastAsia="tr-TR"/>
              </w:rPr>
            </w:pPr>
            <w:r w:rsidRPr="00386DA9">
              <w:rPr>
                <w:rFonts w:ascii="Calibri" w:eastAsia="Times New Roman" w:hAnsi="Calibri" w:cs="Calibri"/>
                <w:b/>
                <w:color w:val="000000"/>
                <w:sz w:val="24"/>
                <w:szCs w:val="24"/>
                <w:lang w:eastAsia="tr-TR"/>
              </w:rPr>
              <w:t>26</w:t>
            </w:r>
          </w:p>
        </w:tc>
        <w:tc>
          <w:tcPr>
            <w:tcW w:w="850" w:type="dxa"/>
            <w:tcBorders>
              <w:top w:val="single" w:sz="8" w:space="0" w:color="auto"/>
              <w:left w:val="nil"/>
              <w:bottom w:val="single" w:sz="4" w:space="0" w:color="auto"/>
              <w:right w:val="single" w:sz="8" w:space="0" w:color="auto"/>
            </w:tcBorders>
            <w:shd w:val="clear" w:color="auto" w:fill="auto"/>
            <w:vAlign w:val="center"/>
            <w:hideMark/>
          </w:tcPr>
          <w:p w:rsidR="003C3F81" w:rsidRPr="00386DA9" w:rsidRDefault="003C3F81" w:rsidP="003C3F81">
            <w:pPr>
              <w:spacing w:after="0" w:line="240" w:lineRule="auto"/>
              <w:jc w:val="center"/>
              <w:rPr>
                <w:rFonts w:ascii="Calibri" w:eastAsia="Times New Roman" w:hAnsi="Calibri" w:cs="Calibri"/>
                <w:color w:val="000000"/>
                <w:sz w:val="24"/>
                <w:szCs w:val="24"/>
                <w:lang w:eastAsia="tr-TR"/>
              </w:rPr>
            </w:pPr>
            <w:r w:rsidRPr="00386DA9">
              <w:rPr>
                <w:rFonts w:ascii="Calibri" w:eastAsia="Times New Roman" w:hAnsi="Calibri" w:cs="Calibri"/>
                <w:color w:val="000000"/>
                <w:sz w:val="24"/>
                <w:szCs w:val="24"/>
                <w:lang w:eastAsia="tr-TR"/>
              </w:rPr>
              <w:t>3</w:t>
            </w:r>
          </w:p>
        </w:tc>
        <w:tc>
          <w:tcPr>
            <w:tcW w:w="851" w:type="dxa"/>
            <w:gridSpan w:val="2"/>
            <w:tcBorders>
              <w:top w:val="single" w:sz="8" w:space="0" w:color="auto"/>
              <w:left w:val="nil"/>
              <w:bottom w:val="single" w:sz="4" w:space="0" w:color="auto"/>
              <w:right w:val="single" w:sz="4" w:space="0" w:color="auto"/>
            </w:tcBorders>
            <w:shd w:val="clear" w:color="auto" w:fill="auto"/>
            <w:vAlign w:val="center"/>
            <w:hideMark/>
          </w:tcPr>
          <w:p w:rsidR="003C3F81" w:rsidRPr="00386DA9" w:rsidRDefault="003C3F81" w:rsidP="003C3F81">
            <w:pPr>
              <w:spacing w:after="0" w:line="240" w:lineRule="auto"/>
              <w:jc w:val="center"/>
              <w:rPr>
                <w:rFonts w:ascii="Calibri" w:eastAsia="Times New Roman" w:hAnsi="Calibri" w:cs="Calibri"/>
                <w:b/>
                <w:color w:val="000000"/>
                <w:sz w:val="24"/>
                <w:szCs w:val="24"/>
                <w:lang w:eastAsia="tr-TR"/>
              </w:rPr>
            </w:pPr>
            <w:r w:rsidRPr="00386DA9">
              <w:rPr>
                <w:rFonts w:ascii="Calibri" w:eastAsia="Times New Roman" w:hAnsi="Calibri" w:cs="Calibri"/>
                <w:b/>
                <w:color w:val="000000"/>
                <w:sz w:val="24"/>
                <w:szCs w:val="24"/>
                <w:lang w:eastAsia="tr-TR"/>
              </w:rPr>
              <w:t>13</w:t>
            </w:r>
          </w:p>
        </w:tc>
        <w:tc>
          <w:tcPr>
            <w:tcW w:w="850" w:type="dxa"/>
            <w:tcBorders>
              <w:top w:val="single" w:sz="8" w:space="0" w:color="auto"/>
              <w:left w:val="nil"/>
              <w:bottom w:val="single" w:sz="4" w:space="0" w:color="auto"/>
              <w:right w:val="nil"/>
            </w:tcBorders>
            <w:shd w:val="clear" w:color="auto" w:fill="auto"/>
            <w:vAlign w:val="center"/>
            <w:hideMark/>
          </w:tcPr>
          <w:p w:rsidR="003C3F81" w:rsidRPr="00386DA9" w:rsidRDefault="003C3F81" w:rsidP="003C3F81">
            <w:pPr>
              <w:spacing w:after="0" w:line="240" w:lineRule="auto"/>
              <w:jc w:val="center"/>
              <w:rPr>
                <w:rFonts w:ascii="Calibri" w:eastAsia="Times New Roman" w:hAnsi="Calibri" w:cs="Calibri"/>
                <w:color w:val="000000"/>
                <w:sz w:val="24"/>
                <w:szCs w:val="24"/>
                <w:lang w:eastAsia="tr-TR"/>
              </w:rPr>
            </w:pPr>
            <w:r w:rsidRPr="00386DA9">
              <w:rPr>
                <w:rFonts w:ascii="Calibri" w:eastAsia="Times New Roman" w:hAnsi="Calibri" w:cs="Calibri"/>
                <w:color w:val="000000"/>
                <w:sz w:val="24"/>
                <w:szCs w:val="24"/>
                <w:lang w:eastAsia="tr-TR"/>
              </w:rPr>
              <w:t>4</w:t>
            </w:r>
          </w:p>
        </w:tc>
        <w:tc>
          <w:tcPr>
            <w:tcW w:w="2477" w:type="dxa"/>
            <w:tcBorders>
              <w:top w:val="nil"/>
              <w:left w:val="single" w:sz="8" w:space="0" w:color="auto"/>
              <w:bottom w:val="single" w:sz="4" w:space="0" w:color="auto"/>
              <w:right w:val="single" w:sz="8" w:space="0" w:color="auto"/>
            </w:tcBorders>
            <w:shd w:val="clear" w:color="auto" w:fill="auto"/>
            <w:vAlign w:val="center"/>
            <w:hideMark/>
          </w:tcPr>
          <w:p w:rsidR="003C3F81" w:rsidRPr="00386DA9" w:rsidRDefault="003C3F81" w:rsidP="003C3F81">
            <w:pPr>
              <w:spacing w:after="0" w:line="240" w:lineRule="auto"/>
              <w:jc w:val="center"/>
              <w:rPr>
                <w:rFonts w:ascii="Calibri" w:eastAsia="Times New Roman" w:hAnsi="Calibri" w:cs="Calibri"/>
                <w:b/>
                <w:bCs/>
                <w:color w:val="000000"/>
                <w:sz w:val="24"/>
                <w:szCs w:val="24"/>
                <w:lang w:eastAsia="tr-TR"/>
              </w:rPr>
            </w:pPr>
            <w:r w:rsidRPr="00386DA9">
              <w:rPr>
                <w:rFonts w:ascii="Calibri" w:eastAsia="Times New Roman" w:hAnsi="Calibri" w:cs="Calibri"/>
                <w:b/>
                <w:bCs/>
                <w:color w:val="000000"/>
                <w:sz w:val="24"/>
                <w:szCs w:val="24"/>
                <w:lang w:eastAsia="tr-TR"/>
              </w:rPr>
              <w:t>2095200</w:t>
            </w:r>
          </w:p>
        </w:tc>
      </w:tr>
      <w:tr w:rsidR="003C3F81" w:rsidRPr="00386DA9" w:rsidTr="003C3F81">
        <w:trPr>
          <w:trHeight w:val="317"/>
        </w:trPr>
        <w:tc>
          <w:tcPr>
            <w:tcW w:w="1570" w:type="dxa"/>
            <w:tcBorders>
              <w:top w:val="nil"/>
              <w:left w:val="single" w:sz="8" w:space="0" w:color="auto"/>
              <w:bottom w:val="single" w:sz="4" w:space="0" w:color="auto"/>
              <w:right w:val="single" w:sz="8" w:space="0" w:color="auto"/>
            </w:tcBorders>
            <w:shd w:val="clear" w:color="auto" w:fill="auto"/>
            <w:vAlign w:val="center"/>
            <w:hideMark/>
          </w:tcPr>
          <w:p w:rsidR="003C3F81" w:rsidRPr="00386DA9" w:rsidRDefault="003C3F81" w:rsidP="003C3F81">
            <w:pPr>
              <w:spacing w:after="0" w:line="240" w:lineRule="auto"/>
              <w:jc w:val="center"/>
              <w:rPr>
                <w:rFonts w:ascii="Calibri" w:eastAsia="Times New Roman" w:hAnsi="Calibri" w:cs="Calibri"/>
                <w:b/>
                <w:bCs/>
                <w:color w:val="000000"/>
                <w:sz w:val="24"/>
                <w:szCs w:val="24"/>
                <w:lang w:eastAsia="tr-TR"/>
              </w:rPr>
            </w:pPr>
            <w:r w:rsidRPr="00386DA9">
              <w:rPr>
                <w:rFonts w:ascii="Calibri" w:eastAsia="Times New Roman" w:hAnsi="Calibri" w:cs="Calibri"/>
                <w:b/>
                <w:bCs/>
                <w:color w:val="000000"/>
                <w:sz w:val="24"/>
                <w:szCs w:val="24"/>
                <w:lang w:eastAsia="tr-TR"/>
              </w:rPr>
              <w:t>2. BÖLGE</w:t>
            </w:r>
          </w:p>
        </w:tc>
        <w:tc>
          <w:tcPr>
            <w:tcW w:w="992" w:type="dxa"/>
            <w:gridSpan w:val="2"/>
            <w:tcBorders>
              <w:top w:val="nil"/>
              <w:left w:val="nil"/>
              <w:bottom w:val="single" w:sz="4" w:space="0" w:color="auto"/>
              <w:right w:val="single" w:sz="4" w:space="0" w:color="auto"/>
            </w:tcBorders>
            <w:shd w:val="clear" w:color="auto" w:fill="auto"/>
            <w:vAlign w:val="center"/>
            <w:hideMark/>
          </w:tcPr>
          <w:p w:rsidR="003C3F81" w:rsidRPr="00386DA9" w:rsidRDefault="003C3F81" w:rsidP="003C3F81">
            <w:pPr>
              <w:spacing w:after="0" w:line="240" w:lineRule="auto"/>
              <w:jc w:val="center"/>
              <w:rPr>
                <w:rFonts w:ascii="Calibri" w:eastAsia="Times New Roman" w:hAnsi="Calibri" w:cs="Calibri"/>
                <w:b/>
                <w:color w:val="000000"/>
                <w:sz w:val="24"/>
                <w:szCs w:val="24"/>
                <w:lang w:eastAsia="tr-TR"/>
              </w:rPr>
            </w:pPr>
            <w:r w:rsidRPr="00386DA9">
              <w:rPr>
                <w:rFonts w:ascii="Calibri" w:eastAsia="Times New Roman" w:hAnsi="Calibri" w:cs="Calibri"/>
                <w:b/>
                <w:color w:val="000000"/>
                <w:sz w:val="24"/>
                <w:szCs w:val="24"/>
                <w:lang w:eastAsia="tr-TR"/>
              </w:rPr>
              <w:t>46</w:t>
            </w:r>
          </w:p>
        </w:tc>
        <w:tc>
          <w:tcPr>
            <w:tcW w:w="850" w:type="dxa"/>
            <w:tcBorders>
              <w:top w:val="nil"/>
              <w:left w:val="nil"/>
              <w:bottom w:val="single" w:sz="4" w:space="0" w:color="auto"/>
              <w:right w:val="single" w:sz="8" w:space="0" w:color="auto"/>
            </w:tcBorders>
            <w:shd w:val="clear" w:color="auto" w:fill="auto"/>
            <w:vAlign w:val="center"/>
            <w:hideMark/>
          </w:tcPr>
          <w:p w:rsidR="003C3F81" w:rsidRPr="00386DA9" w:rsidRDefault="003C3F81" w:rsidP="003C3F81">
            <w:pPr>
              <w:spacing w:after="0" w:line="240" w:lineRule="auto"/>
              <w:jc w:val="center"/>
              <w:rPr>
                <w:rFonts w:ascii="Calibri" w:eastAsia="Times New Roman" w:hAnsi="Calibri" w:cs="Calibri"/>
                <w:color w:val="000000"/>
                <w:sz w:val="24"/>
                <w:szCs w:val="24"/>
                <w:lang w:eastAsia="tr-TR"/>
              </w:rPr>
            </w:pPr>
            <w:r w:rsidRPr="00386DA9">
              <w:rPr>
                <w:rFonts w:ascii="Calibri" w:eastAsia="Times New Roman" w:hAnsi="Calibri" w:cs="Calibri"/>
                <w:color w:val="000000"/>
                <w:sz w:val="24"/>
                <w:szCs w:val="24"/>
                <w:lang w:eastAsia="tr-TR"/>
              </w:rPr>
              <w:t>3</w:t>
            </w:r>
          </w:p>
        </w:tc>
        <w:tc>
          <w:tcPr>
            <w:tcW w:w="851" w:type="dxa"/>
            <w:gridSpan w:val="2"/>
            <w:tcBorders>
              <w:top w:val="nil"/>
              <w:left w:val="nil"/>
              <w:bottom w:val="single" w:sz="4" w:space="0" w:color="auto"/>
              <w:right w:val="single" w:sz="4" w:space="0" w:color="auto"/>
            </w:tcBorders>
            <w:shd w:val="clear" w:color="auto" w:fill="auto"/>
            <w:vAlign w:val="center"/>
            <w:hideMark/>
          </w:tcPr>
          <w:p w:rsidR="003C3F81" w:rsidRPr="00386DA9" w:rsidRDefault="003C3F81" w:rsidP="003C3F81">
            <w:pPr>
              <w:spacing w:after="0" w:line="240" w:lineRule="auto"/>
              <w:jc w:val="center"/>
              <w:rPr>
                <w:rFonts w:ascii="Calibri" w:eastAsia="Times New Roman" w:hAnsi="Calibri" w:cs="Calibri"/>
                <w:b/>
                <w:color w:val="000000"/>
                <w:sz w:val="24"/>
                <w:szCs w:val="24"/>
                <w:lang w:eastAsia="tr-TR"/>
              </w:rPr>
            </w:pPr>
            <w:r w:rsidRPr="00386DA9">
              <w:rPr>
                <w:rFonts w:ascii="Calibri" w:eastAsia="Times New Roman" w:hAnsi="Calibri" w:cs="Calibri"/>
                <w:b/>
                <w:color w:val="000000"/>
                <w:sz w:val="24"/>
                <w:szCs w:val="24"/>
                <w:lang w:eastAsia="tr-TR"/>
              </w:rPr>
              <w:t>16</w:t>
            </w:r>
          </w:p>
        </w:tc>
        <w:tc>
          <w:tcPr>
            <w:tcW w:w="850" w:type="dxa"/>
            <w:tcBorders>
              <w:top w:val="nil"/>
              <w:left w:val="nil"/>
              <w:bottom w:val="single" w:sz="4" w:space="0" w:color="auto"/>
              <w:right w:val="single" w:sz="8" w:space="0" w:color="auto"/>
            </w:tcBorders>
            <w:shd w:val="clear" w:color="auto" w:fill="auto"/>
            <w:vAlign w:val="center"/>
            <w:hideMark/>
          </w:tcPr>
          <w:p w:rsidR="003C3F81" w:rsidRPr="00386DA9" w:rsidRDefault="003C3F81" w:rsidP="003C3F81">
            <w:pPr>
              <w:spacing w:after="0" w:line="240" w:lineRule="auto"/>
              <w:jc w:val="center"/>
              <w:rPr>
                <w:rFonts w:ascii="Calibri" w:eastAsia="Times New Roman" w:hAnsi="Calibri" w:cs="Calibri"/>
                <w:color w:val="000000"/>
                <w:sz w:val="24"/>
                <w:szCs w:val="24"/>
                <w:lang w:eastAsia="tr-TR"/>
              </w:rPr>
            </w:pPr>
            <w:r w:rsidRPr="00386DA9">
              <w:rPr>
                <w:rFonts w:ascii="Calibri" w:eastAsia="Times New Roman" w:hAnsi="Calibri" w:cs="Calibri"/>
                <w:color w:val="000000"/>
                <w:sz w:val="24"/>
                <w:szCs w:val="24"/>
                <w:lang w:eastAsia="tr-TR"/>
              </w:rPr>
              <w:t>4</w:t>
            </w:r>
          </w:p>
        </w:tc>
        <w:tc>
          <w:tcPr>
            <w:tcW w:w="851" w:type="dxa"/>
            <w:gridSpan w:val="2"/>
            <w:tcBorders>
              <w:top w:val="nil"/>
              <w:left w:val="nil"/>
              <w:bottom w:val="single" w:sz="4" w:space="0" w:color="auto"/>
              <w:right w:val="single" w:sz="4" w:space="0" w:color="auto"/>
            </w:tcBorders>
            <w:shd w:val="clear" w:color="auto" w:fill="auto"/>
            <w:vAlign w:val="center"/>
            <w:hideMark/>
          </w:tcPr>
          <w:p w:rsidR="003C3F81" w:rsidRPr="00386DA9" w:rsidRDefault="003C3F81" w:rsidP="003C3F81">
            <w:pPr>
              <w:spacing w:after="0" w:line="240" w:lineRule="auto"/>
              <w:jc w:val="center"/>
              <w:rPr>
                <w:rFonts w:ascii="Calibri" w:eastAsia="Times New Roman" w:hAnsi="Calibri" w:cs="Calibri"/>
                <w:b/>
                <w:color w:val="000000"/>
                <w:sz w:val="24"/>
                <w:szCs w:val="24"/>
                <w:lang w:eastAsia="tr-TR"/>
              </w:rPr>
            </w:pPr>
            <w:r w:rsidRPr="00386DA9">
              <w:rPr>
                <w:rFonts w:ascii="Calibri" w:eastAsia="Times New Roman" w:hAnsi="Calibri" w:cs="Calibri"/>
                <w:b/>
                <w:color w:val="000000"/>
                <w:sz w:val="24"/>
                <w:szCs w:val="24"/>
                <w:lang w:eastAsia="tr-TR"/>
              </w:rPr>
              <w:t>38</w:t>
            </w:r>
          </w:p>
        </w:tc>
        <w:tc>
          <w:tcPr>
            <w:tcW w:w="850" w:type="dxa"/>
            <w:tcBorders>
              <w:top w:val="nil"/>
              <w:left w:val="nil"/>
              <w:bottom w:val="single" w:sz="4" w:space="0" w:color="auto"/>
              <w:right w:val="nil"/>
            </w:tcBorders>
            <w:shd w:val="clear" w:color="auto" w:fill="auto"/>
            <w:vAlign w:val="center"/>
            <w:hideMark/>
          </w:tcPr>
          <w:p w:rsidR="003C3F81" w:rsidRPr="00386DA9" w:rsidRDefault="003C3F81" w:rsidP="003C3F81">
            <w:pPr>
              <w:spacing w:after="0" w:line="240" w:lineRule="auto"/>
              <w:jc w:val="center"/>
              <w:rPr>
                <w:rFonts w:ascii="Calibri" w:eastAsia="Times New Roman" w:hAnsi="Calibri" w:cs="Calibri"/>
                <w:color w:val="000000"/>
                <w:sz w:val="24"/>
                <w:szCs w:val="24"/>
                <w:lang w:eastAsia="tr-TR"/>
              </w:rPr>
            </w:pPr>
            <w:r w:rsidRPr="00386DA9">
              <w:rPr>
                <w:rFonts w:ascii="Calibri" w:eastAsia="Times New Roman" w:hAnsi="Calibri" w:cs="Calibri"/>
                <w:color w:val="000000"/>
                <w:sz w:val="24"/>
                <w:szCs w:val="24"/>
                <w:lang w:eastAsia="tr-TR"/>
              </w:rPr>
              <w:t>7</w:t>
            </w:r>
          </w:p>
        </w:tc>
        <w:tc>
          <w:tcPr>
            <w:tcW w:w="2477" w:type="dxa"/>
            <w:tcBorders>
              <w:top w:val="nil"/>
              <w:left w:val="single" w:sz="8" w:space="0" w:color="auto"/>
              <w:bottom w:val="single" w:sz="4" w:space="0" w:color="auto"/>
              <w:right w:val="single" w:sz="8" w:space="0" w:color="auto"/>
            </w:tcBorders>
            <w:shd w:val="clear" w:color="auto" w:fill="auto"/>
            <w:vAlign w:val="center"/>
            <w:hideMark/>
          </w:tcPr>
          <w:p w:rsidR="003C3F81" w:rsidRPr="00386DA9" w:rsidRDefault="003C3F81" w:rsidP="003C3F81">
            <w:pPr>
              <w:spacing w:after="0" w:line="240" w:lineRule="auto"/>
              <w:jc w:val="center"/>
              <w:rPr>
                <w:rFonts w:ascii="Calibri" w:eastAsia="Times New Roman" w:hAnsi="Calibri" w:cs="Calibri"/>
                <w:b/>
                <w:bCs/>
                <w:color w:val="000000"/>
                <w:sz w:val="24"/>
                <w:szCs w:val="24"/>
                <w:lang w:eastAsia="tr-TR"/>
              </w:rPr>
            </w:pPr>
            <w:r w:rsidRPr="00386DA9">
              <w:rPr>
                <w:rFonts w:ascii="Calibri" w:eastAsia="Times New Roman" w:hAnsi="Calibri" w:cs="Calibri"/>
                <w:b/>
                <w:bCs/>
                <w:color w:val="000000"/>
                <w:sz w:val="24"/>
                <w:szCs w:val="24"/>
                <w:lang w:eastAsia="tr-TR"/>
              </w:rPr>
              <w:t>2059200</w:t>
            </w:r>
          </w:p>
        </w:tc>
      </w:tr>
      <w:tr w:rsidR="003C3F81" w:rsidRPr="00386DA9" w:rsidTr="003C3F81">
        <w:trPr>
          <w:trHeight w:val="317"/>
        </w:trPr>
        <w:tc>
          <w:tcPr>
            <w:tcW w:w="1570" w:type="dxa"/>
            <w:tcBorders>
              <w:top w:val="nil"/>
              <w:left w:val="single" w:sz="8" w:space="0" w:color="auto"/>
              <w:bottom w:val="single" w:sz="8" w:space="0" w:color="auto"/>
              <w:right w:val="single" w:sz="8" w:space="0" w:color="auto"/>
            </w:tcBorders>
            <w:shd w:val="clear" w:color="auto" w:fill="auto"/>
            <w:vAlign w:val="center"/>
            <w:hideMark/>
          </w:tcPr>
          <w:p w:rsidR="003C3F81" w:rsidRPr="00386DA9" w:rsidRDefault="003C3F81" w:rsidP="003C3F81">
            <w:pPr>
              <w:spacing w:after="0" w:line="240" w:lineRule="auto"/>
              <w:jc w:val="center"/>
              <w:rPr>
                <w:rFonts w:ascii="Calibri" w:eastAsia="Times New Roman" w:hAnsi="Calibri" w:cs="Calibri"/>
                <w:b/>
                <w:bCs/>
                <w:color w:val="000000"/>
                <w:sz w:val="24"/>
                <w:szCs w:val="24"/>
                <w:lang w:eastAsia="tr-TR"/>
              </w:rPr>
            </w:pPr>
            <w:r w:rsidRPr="00386DA9">
              <w:rPr>
                <w:rFonts w:ascii="Calibri" w:eastAsia="Times New Roman" w:hAnsi="Calibri" w:cs="Calibri"/>
                <w:b/>
                <w:bCs/>
                <w:color w:val="000000"/>
                <w:sz w:val="24"/>
                <w:szCs w:val="24"/>
                <w:lang w:eastAsia="tr-TR"/>
              </w:rPr>
              <w:t>3. BÖLGE</w:t>
            </w:r>
          </w:p>
        </w:tc>
        <w:tc>
          <w:tcPr>
            <w:tcW w:w="992" w:type="dxa"/>
            <w:gridSpan w:val="2"/>
            <w:tcBorders>
              <w:top w:val="nil"/>
              <w:left w:val="nil"/>
              <w:bottom w:val="single" w:sz="8" w:space="0" w:color="auto"/>
              <w:right w:val="single" w:sz="4" w:space="0" w:color="auto"/>
            </w:tcBorders>
            <w:shd w:val="clear" w:color="auto" w:fill="auto"/>
            <w:vAlign w:val="center"/>
            <w:hideMark/>
          </w:tcPr>
          <w:p w:rsidR="003C3F81" w:rsidRPr="00386DA9" w:rsidRDefault="003C3F81" w:rsidP="003C3F81">
            <w:pPr>
              <w:spacing w:after="0" w:line="240" w:lineRule="auto"/>
              <w:jc w:val="center"/>
              <w:rPr>
                <w:rFonts w:ascii="Calibri" w:eastAsia="Times New Roman" w:hAnsi="Calibri" w:cs="Calibri"/>
                <w:b/>
                <w:color w:val="000000"/>
                <w:sz w:val="24"/>
                <w:szCs w:val="24"/>
                <w:lang w:eastAsia="tr-TR"/>
              </w:rPr>
            </w:pPr>
            <w:r w:rsidRPr="00386DA9">
              <w:rPr>
                <w:rFonts w:ascii="Calibri" w:eastAsia="Times New Roman" w:hAnsi="Calibri" w:cs="Calibri"/>
                <w:b/>
                <w:color w:val="000000"/>
                <w:sz w:val="24"/>
                <w:szCs w:val="24"/>
                <w:lang w:eastAsia="tr-TR"/>
              </w:rPr>
              <w:t>50</w:t>
            </w:r>
          </w:p>
        </w:tc>
        <w:tc>
          <w:tcPr>
            <w:tcW w:w="850" w:type="dxa"/>
            <w:tcBorders>
              <w:top w:val="nil"/>
              <w:left w:val="nil"/>
              <w:bottom w:val="single" w:sz="8" w:space="0" w:color="auto"/>
              <w:right w:val="single" w:sz="8" w:space="0" w:color="auto"/>
            </w:tcBorders>
            <w:shd w:val="clear" w:color="auto" w:fill="auto"/>
            <w:vAlign w:val="center"/>
            <w:hideMark/>
          </w:tcPr>
          <w:p w:rsidR="003C3F81" w:rsidRPr="00386DA9" w:rsidRDefault="003C3F81" w:rsidP="003C3F81">
            <w:pPr>
              <w:spacing w:after="0" w:line="240" w:lineRule="auto"/>
              <w:jc w:val="center"/>
              <w:rPr>
                <w:rFonts w:ascii="Calibri" w:eastAsia="Times New Roman" w:hAnsi="Calibri" w:cs="Calibri"/>
                <w:color w:val="000000"/>
                <w:sz w:val="24"/>
                <w:szCs w:val="24"/>
                <w:lang w:eastAsia="tr-TR"/>
              </w:rPr>
            </w:pPr>
            <w:r w:rsidRPr="00386DA9">
              <w:rPr>
                <w:rFonts w:ascii="Calibri" w:eastAsia="Times New Roman" w:hAnsi="Calibri" w:cs="Calibri"/>
                <w:color w:val="000000"/>
                <w:sz w:val="24"/>
                <w:szCs w:val="24"/>
                <w:lang w:eastAsia="tr-TR"/>
              </w:rPr>
              <w:t>4</w:t>
            </w:r>
          </w:p>
        </w:tc>
        <w:tc>
          <w:tcPr>
            <w:tcW w:w="851" w:type="dxa"/>
            <w:gridSpan w:val="2"/>
            <w:tcBorders>
              <w:top w:val="nil"/>
              <w:left w:val="nil"/>
              <w:bottom w:val="single" w:sz="8" w:space="0" w:color="auto"/>
              <w:right w:val="single" w:sz="4" w:space="0" w:color="auto"/>
            </w:tcBorders>
            <w:shd w:val="clear" w:color="auto" w:fill="auto"/>
            <w:vAlign w:val="center"/>
            <w:hideMark/>
          </w:tcPr>
          <w:p w:rsidR="003C3F81" w:rsidRPr="00386DA9" w:rsidRDefault="003C3F81" w:rsidP="003C3F81">
            <w:pPr>
              <w:spacing w:after="0" w:line="240" w:lineRule="auto"/>
              <w:jc w:val="center"/>
              <w:rPr>
                <w:rFonts w:ascii="Calibri" w:eastAsia="Times New Roman" w:hAnsi="Calibri" w:cs="Calibri"/>
                <w:b/>
                <w:color w:val="000000"/>
                <w:sz w:val="24"/>
                <w:szCs w:val="24"/>
                <w:lang w:eastAsia="tr-TR"/>
              </w:rPr>
            </w:pPr>
            <w:r w:rsidRPr="00386DA9">
              <w:rPr>
                <w:rFonts w:ascii="Calibri" w:eastAsia="Times New Roman" w:hAnsi="Calibri" w:cs="Calibri"/>
                <w:b/>
                <w:color w:val="000000"/>
                <w:sz w:val="24"/>
                <w:szCs w:val="24"/>
                <w:lang w:eastAsia="tr-TR"/>
              </w:rPr>
              <w:t>22</w:t>
            </w:r>
          </w:p>
        </w:tc>
        <w:tc>
          <w:tcPr>
            <w:tcW w:w="850" w:type="dxa"/>
            <w:tcBorders>
              <w:top w:val="nil"/>
              <w:left w:val="nil"/>
              <w:bottom w:val="single" w:sz="8" w:space="0" w:color="auto"/>
              <w:right w:val="single" w:sz="8" w:space="0" w:color="auto"/>
            </w:tcBorders>
            <w:shd w:val="clear" w:color="auto" w:fill="auto"/>
            <w:vAlign w:val="center"/>
            <w:hideMark/>
          </w:tcPr>
          <w:p w:rsidR="003C3F81" w:rsidRPr="00386DA9" w:rsidRDefault="003C3F81" w:rsidP="003C3F81">
            <w:pPr>
              <w:spacing w:after="0" w:line="240" w:lineRule="auto"/>
              <w:jc w:val="center"/>
              <w:rPr>
                <w:rFonts w:ascii="Calibri" w:eastAsia="Times New Roman" w:hAnsi="Calibri" w:cs="Calibri"/>
                <w:color w:val="000000"/>
                <w:sz w:val="24"/>
                <w:szCs w:val="24"/>
                <w:lang w:eastAsia="tr-TR"/>
              </w:rPr>
            </w:pPr>
            <w:r w:rsidRPr="00386DA9">
              <w:rPr>
                <w:rFonts w:ascii="Calibri" w:eastAsia="Times New Roman" w:hAnsi="Calibri" w:cs="Calibri"/>
                <w:color w:val="000000"/>
                <w:sz w:val="24"/>
                <w:szCs w:val="24"/>
                <w:lang w:eastAsia="tr-TR"/>
              </w:rPr>
              <w:t>5</w:t>
            </w:r>
          </w:p>
        </w:tc>
        <w:tc>
          <w:tcPr>
            <w:tcW w:w="851" w:type="dxa"/>
            <w:gridSpan w:val="2"/>
            <w:tcBorders>
              <w:top w:val="nil"/>
              <w:left w:val="nil"/>
              <w:bottom w:val="single" w:sz="8" w:space="0" w:color="auto"/>
              <w:right w:val="single" w:sz="4" w:space="0" w:color="auto"/>
            </w:tcBorders>
            <w:shd w:val="clear" w:color="auto" w:fill="auto"/>
            <w:vAlign w:val="center"/>
            <w:hideMark/>
          </w:tcPr>
          <w:p w:rsidR="003C3F81" w:rsidRPr="00386DA9" w:rsidRDefault="003C3F81" w:rsidP="003C3F81">
            <w:pPr>
              <w:spacing w:after="0" w:line="240" w:lineRule="auto"/>
              <w:jc w:val="center"/>
              <w:rPr>
                <w:rFonts w:ascii="Calibri" w:eastAsia="Times New Roman" w:hAnsi="Calibri" w:cs="Calibri"/>
                <w:b/>
                <w:color w:val="000000"/>
                <w:sz w:val="24"/>
                <w:szCs w:val="24"/>
                <w:lang w:eastAsia="tr-TR"/>
              </w:rPr>
            </w:pPr>
            <w:r w:rsidRPr="00386DA9">
              <w:rPr>
                <w:rFonts w:ascii="Calibri" w:eastAsia="Times New Roman" w:hAnsi="Calibri" w:cs="Calibri"/>
                <w:b/>
                <w:color w:val="000000"/>
                <w:sz w:val="24"/>
                <w:szCs w:val="24"/>
                <w:lang w:eastAsia="tr-TR"/>
              </w:rPr>
              <w:t>23</w:t>
            </w:r>
          </w:p>
        </w:tc>
        <w:tc>
          <w:tcPr>
            <w:tcW w:w="850" w:type="dxa"/>
            <w:tcBorders>
              <w:top w:val="nil"/>
              <w:left w:val="nil"/>
              <w:bottom w:val="single" w:sz="8" w:space="0" w:color="auto"/>
              <w:right w:val="nil"/>
            </w:tcBorders>
            <w:shd w:val="clear" w:color="auto" w:fill="auto"/>
            <w:vAlign w:val="center"/>
            <w:hideMark/>
          </w:tcPr>
          <w:p w:rsidR="003C3F81" w:rsidRPr="00386DA9" w:rsidRDefault="003C3F81" w:rsidP="003C3F81">
            <w:pPr>
              <w:spacing w:after="0" w:line="240" w:lineRule="auto"/>
              <w:jc w:val="center"/>
              <w:rPr>
                <w:rFonts w:ascii="Calibri" w:eastAsia="Times New Roman" w:hAnsi="Calibri" w:cs="Calibri"/>
                <w:color w:val="000000"/>
                <w:sz w:val="24"/>
                <w:szCs w:val="24"/>
                <w:lang w:eastAsia="tr-TR"/>
              </w:rPr>
            </w:pPr>
            <w:r w:rsidRPr="00386DA9">
              <w:rPr>
                <w:rFonts w:ascii="Calibri" w:eastAsia="Times New Roman" w:hAnsi="Calibri" w:cs="Calibri"/>
                <w:color w:val="000000"/>
                <w:sz w:val="24"/>
                <w:szCs w:val="24"/>
                <w:lang w:eastAsia="tr-TR"/>
              </w:rPr>
              <w:t>6</w:t>
            </w:r>
          </w:p>
        </w:tc>
        <w:tc>
          <w:tcPr>
            <w:tcW w:w="2477" w:type="dxa"/>
            <w:tcBorders>
              <w:top w:val="nil"/>
              <w:left w:val="single" w:sz="8" w:space="0" w:color="auto"/>
              <w:bottom w:val="single" w:sz="8" w:space="0" w:color="auto"/>
              <w:right w:val="single" w:sz="8" w:space="0" w:color="auto"/>
            </w:tcBorders>
            <w:shd w:val="clear" w:color="auto" w:fill="auto"/>
            <w:vAlign w:val="center"/>
            <w:hideMark/>
          </w:tcPr>
          <w:p w:rsidR="003C3F81" w:rsidRPr="00386DA9" w:rsidRDefault="003C3F81" w:rsidP="003C3F81">
            <w:pPr>
              <w:spacing w:after="0" w:line="240" w:lineRule="auto"/>
              <w:jc w:val="center"/>
              <w:rPr>
                <w:rFonts w:ascii="Calibri" w:eastAsia="Times New Roman" w:hAnsi="Calibri" w:cs="Calibri"/>
                <w:b/>
                <w:bCs/>
                <w:color w:val="000000"/>
                <w:sz w:val="24"/>
                <w:szCs w:val="24"/>
                <w:lang w:eastAsia="tr-TR"/>
              </w:rPr>
            </w:pPr>
            <w:r w:rsidRPr="00386DA9">
              <w:rPr>
                <w:rFonts w:ascii="Calibri" w:eastAsia="Times New Roman" w:hAnsi="Calibri" w:cs="Calibri"/>
                <w:b/>
                <w:bCs/>
                <w:color w:val="000000"/>
                <w:sz w:val="24"/>
                <w:szCs w:val="24"/>
                <w:lang w:eastAsia="tr-TR"/>
              </w:rPr>
              <w:t>2115000</w:t>
            </w:r>
          </w:p>
        </w:tc>
      </w:tr>
      <w:tr w:rsidR="003C3F81" w:rsidRPr="00386DA9" w:rsidTr="003C3F81">
        <w:trPr>
          <w:trHeight w:val="353"/>
        </w:trPr>
        <w:tc>
          <w:tcPr>
            <w:tcW w:w="1570" w:type="dxa"/>
            <w:tcBorders>
              <w:top w:val="nil"/>
              <w:left w:val="single" w:sz="8" w:space="0" w:color="auto"/>
              <w:bottom w:val="single" w:sz="8" w:space="0" w:color="auto"/>
              <w:right w:val="single" w:sz="8" w:space="0" w:color="auto"/>
            </w:tcBorders>
            <w:shd w:val="clear" w:color="auto" w:fill="auto"/>
            <w:vAlign w:val="center"/>
            <w:hideMark/>
          </w:tcPr>
          <w:p w:rsidR="003C3F81" w:rsidRPr="00386DA9" w:rsidRDefault="003C3F81" w:rsidP="003C3F81">
            <w:pPr>
              <w:spacing w:after="0" w:line="240" w:lineRule="auto"/>
              <w:jc w:val="center"/>
              <w:rPr>
                <w:rFonts w:ascii="Calibri" w:eastAsia="Times New Roman" w:hAnsi="Calibri" w:cs="Calibri"/>
                <w:b/>
                <w:bCs/>
                <w:color w:val="000000"/>
                <w:sz w:val="24"/>
                <w:szCs w:val="24"/>
                <w:lang w:eastAsia="tr-TR"/>
              </w:rPr>
            </w:pPr>
            <w:r w:rsidRPr="00386DA9">
              <w:rPr>
                <w:rFonts w:ascii="Calibri" w:eastAsia="Times New Roman" w:hAnsi="Calibri" w:cs="Calibri"/>
                <w:b/>
                <w:bCs/>
                <w:color w:val="000000"/>
                <w:sz w:val="24"/>
                <w:szCs w:val="24"/>
                <w:lang w:eastAsia="tr-TR"/>
              </w:rPr>
              <w:t>TOPLAM</w:t>
            </w:r>
          </w:p>
        </w:tc>
        <w:tc>
          <w:tcPr>
            <w:tcW w:w="992" w:type="dxa"/>
            <w:gridSpan w:val="2"/>
            <w:tcBorders>
              <w:top w:val="nil"/>
              <w:left w:val="nil"/>
              <w:bottom w:val="single" w:sz="8" w:space="0" w:color="auto"/>
              <w:right w:val="single" w:sz="4" w:space="0" w:color="auto"/>
            </w:tcBorders>
            <w:shd w:val="clear" w:color="auto" w:fill="auto"/>
            <w:vAlign w:val="center"/>
            <w:hideMark/>
          </w:tcPr>
          <w:p w:rsidR="003C3F81" w:rsidRPr="00386DA9" w:rsidRDefault="003C3F81" w:rsidP="003C3F81">
            <w:pPr>
              <w:spacing w:after="0" w:line="240" w:lineRule="auto"/>
              <w:jc w:val="center"/>
              <w:rPr>
                <w:rFonts w:ascii="Calibri" w:eastAsia="Times New Roman" w:hAnsi="Calibri" w:cs="Calibri"/>
                <w:b/>
                <w:bCs/>
                <w:color w:val="000000"/>
                <w:sz w:val="24"/>
                <w:szCs w:val="24"/>
                <w:lang w:eastAsia="tr-TR"/>
              </w:rPr>
            </w:pPr>
            <w:r w:rsidRPr="00386DA9">
              <w:rPr>
                <w:rFonts w:ascii="Calibri" w:eastAsia="Times New Roman" w:hAnsi="Calibri" w:cs="Calibri"/>
                <w:b/>
                <w:bCs/>
                <w:color w:val="000000"/>
                <w:sz w:val="24"/>
                <w:szCs w:val="24"/>
                <w:lang w:eastAsia="tr-TR"/>
              </w:rPr>
              <w:t>147</w:t>
            </w:r>
          </w:p>
        </w:tc>
        <w:tc>
          <w:tcPr>
            <w:tcW w:w="850" w:type="dxa"/>
            <w:tcBorders>
              <w:top w:val="nil"/>
              <w:left w:val="nil"/>
              <w:bottom w:val="single" w:sz="8" w:space="0" w:color="auto"/>
              <w:right w:val="single" w:sz="8" w:space="0" w:color="auto"/>
            </w:tcBorders>
            <w:shd w:val="clear" w:color="auto" w:fill="auto"/>
            <w:vAlign w:val="center"/>
            <w:hideMark/>
          </w:tcPr>
          <w:p w:rsidR="003C3F81" w:rsidRPr="00386DA9" w:rsidRDefault="003C3F81" w:rsidP="003C3F81">
            <w:pPr>
              <w:spacing w:after="0" w:line="240" w:lineRule="auto"/>
              <w:jc w:val="center"/>
              <w:rPr>
                <w:rFonts w:ascii="Calibri" w:eastAsia="Times New Roman" w:hAnsi="Calibri" w:cs="Calibri"/>
                <w:bCs/>
                <w:color w:val="000000"/>
                <w:sz w:val="24"/>
                <w:szCs w:val="24"/>
                <w:lang w:eastAsia="tr-TR"/>
              </w:rPr>
            </w:pPr>
            <w:r w:rsidRPr="00386DA9">
              <w:rPr>
                <w:rFonts w:ascii="Calibri" w:eastAsia="Times New Roman" w:hAnsi="Calibri" w:cs="Calibri"/>
                <w:bCs/>
                <w:color w:val="000000"/>
                <w:sz w:val="24"/>
                <w:szCs w:val="24"/>
                <w:lang w:eastAsia="tr-TR"/>
              </w:rPr>
              <w:t>10</w:t>
            </w:r>
          </w:p>
        </w:tc>
        <w:tc>
          <w:tcPr>
            <w:tcW w:w="851" w:type="dxa"/>
            <w:gridSpan w:val="2"/>
            <w:tcBorders>
              <w:top w:val="nil"/>
              <w:left w:val="nil"/>
              <w:bottom w:val="single" w:sz="8" w:space="0" w:color="auto"/>
              <w:right w:val="single" w:sz="4" w:space="0" w:color="auto"/>
            </w:tcBorders>
            <w:shd w:val="clear" w:color="auto" w:fill="auto"/>
            <w:vAlign w:val="center"/>
            <w:hideMark/>
          </w:tcPr>
          <w:p w:rsidR="003C3F81" w:rsidRPr="00386DA9" w:rsidRDefault="003C3F81" w:rsidP="003C3F81">
            <w:pPr>
              <w:spacing w:after="0" w:line="240" w:lineRule="auto"/>
              <w:jc w:val="center"/>
              <w:rPr>
                <w:rFonts w:ascii="Calibri" w:eastAsia="Times New Roman" w:hAnsi="Calibri" w:cs="Calibri"/>
                <w:b/>
                <w:bCs/>
                <w:color w:val="000000"/>
                <w:sz w:val="24"/>
                <w:szCs w:val="24"/>
                <w:lang w:eastAsia="tr-TR"/>
              </w:rPr>
            </w:pPr>
            <w:r w:rsidRPr="00386DA9">
              <w:rPr>
                <w:rFonts w:ascii="Calibri" w:eastAsia="Times New Roman" w:hAnsi="Calibri" w:cs="Calibri"/>
                <w:b/>
                <w:bCs/>
                <w:color w:val="000000"/>
                <w:sz w:val="24"/>
                <w:szCs w:val="24"/>
                <w:lang w:eastAsia="tr-TR"/>
              </w:rPr>
              <w:t>64</w:t>
            </w:r>
          </w:p>
        </w:tc>
        <w:tc>
          <w:tcPr>
            <w:tcW w:w="850" w:type="dxa"/>
            <w:tcBorders>
              <w:top w:val="nil"/>
              <w:left w:val="nil"/>
              <w:bottom w:val="single" w:sz="8" w:space="0" w:color="auto"/>
              <w:right w:val="single" w:sz="8" w:space="0" w:color="auto"/>
            </w:tcBorders>
            <w:shd w:val="clear" w:color="auto" w:fill="auto"/>
            <w:vAlign w:val="center"/>
            <w:hideMark/>
          </w:tcPr>
          <w:p w:rsidR="003C3F81" w:rsidRPr="00386DA9" w:rsidRDefault="003C3F81" w:rsidP="003C3F81">
            <w:pPr>
              <w:spacing w:after="0" w:line="240" w:lineRule="auto"/>
              <w:jc w:val="center"/>
              <w:rPr>
                <w:rFonts w:ascii="Calibri" w:eastAsia="Times New Roman" w:hAnsi="Calibri" w:cs="Calibri"/>
                <w:bCs/>
                <w:color w:val="000000"/>
                <w:sz w:val="24"/>
                <w:szCs w:val="24"/>
                <w:lang w:eastAsia="tr-TR"/>
              </w:rPr>
            </w:pPr>
            <w:r w:rsidRPr="00386DA9">
              <w:rPr>
                <w:rFonts w:ascii="Calibri" w:eastAsia="Times New Roman" w:hAnsi="Calibri" w:cs="Calibri"/>
                <w:bCs/>
                <w:color w:val="000000"/>
                <w:sz w:val="24"/>
                <w:szCs w:val="24"/>
                <w:lang w:eastAsia="tr-TR"/>
              </w:rPr>
              <w:t>12</w:t>
            </w:r>
          </w:p>
        </w:tc>
        <w:tc>
          <w:tcPr>
            <w:tcW w:w="851" w:type="dxa"/>
            <w:gridSpan w:val="2"/>
            <w:tcBorders>
              <w:top w:val="nil"/>
              <w:left w:val="nil"/>
              <w:bottom w:val="single" w:sz="8" w:space="0" w:color="auto"/>
              <w:right w:val="single" w:sz="4" w:space="0" w:color="auto"/>
            </w:tcBorders>
            <w:shd w:val="clear" w:color="auto" w:fill="auto"/>
            <w:vAlign w:val="center"/>
            <w:hideMark/>
          </w:tcPr>
          <w:p w:rsidR="003C3F81" w:rsidRPr="00386DA9" w:rsidRDefault="003C3F81" w:rsidP="003C3F81">
            <w:pPr>
              <w:spacing w:after="0" w:line="240" w:lineRule="auto"/>
              <w:jc w:val="center"/>
              <w:rPr>
                <w:rFonts w:ascii="Calibri" w:eastAsia="Times New Roman" w:hAnsi="Calibri" w:cs="Calibri"/>
                <w:b/>
                <w:bCs/>
                <w:color w:val="000000"/>
                <w:sz w:val="24"/>
                <w:szCs w:val="24"/>
                <w:lang w:eastAsia="tr-TR"/>
              </w:rPr>
            </w:pPr>
            <w:r w:rsidRPr="00386DA9">
              <w:rPr>
                <w:rFonts w:ascii="Calibri" w:eastAsia="Times New Roman" w:hAnsi="Calibri" w:cs="Calibri"/>
                <w:b/>
                <w:bCs/>
                <w:color w:val="000000"/>
                <w:sz w:val="24"/>
                <w:szCs w:val="24"/>
                <w:lang w:eastAsia="tr-TR"/>
              </w:rPr>
              <w:t>74</w:t>
            </w:r>
          </w:p>
        </w:tc>
        <w:tc>
          <w:tcPr>
            <w:tcW w:w="850" w:type="dxa"/>
            <w:tcBorders>
              <w:top w:val="nil"/>
              <w:left w:val="nil"/>
              <w:bottom w:val="single" w:sz="8" w:space="0" w:color="auto"/>
              <w:right w:val="nil"/>
            </w:tcBorders>
            <w:shd w:val="clear" w:color="auto" w:fill="auto"/>
            <w:vAlign w:val="center"/>
            <w:hideMark/>
          </w:tcPr>
          <w:p w:rsidR="003C3F81" w:rsidRPr="00386DA9" w:rsidRDefault="003C3F81" w:rsidP="003C3F81">
            <w:pPr>
              <w:spacing w:after="0" w:line="240" w:lineRule="auto"/>
              <w:jc w:val="center"/>
              <w:rPr>
                <w:rFonts w:ascii="Calibri" w:eastAsia="Times New Roman" w:hAnsi="Calibri" w:cs="Calibri"/>
                <w:bCs/>
                <w:color w:val="000000"/>
                <w:sz w:val="24"/>
                <w:szCs w:val="24"/>
                <w:lang w:eastAsia="tr-TR"/>
              </w:rPr>
            </w:pPr>
            <w:r w:rsidRPr="00386DA9">
              <w:rPr>
                <w:rFonts w:ascii="Calibri" w:eastAsia="Times New Roman" w:hAnsi="Calibri" w:cs="Calibri"/>
                <w:bCs/>
                <w:color w:val="000000"/>
                <w:sz w:val="24"/>
                <w:szCs w:val="24"/>
                <w:lang w:eastAsia="tr-TR"/>
              </w:rPr>
              <w:t>17</w:t>
            </w:r>
          </w:p>
        </w:tc>
        <w:tc>
          <w:tcPr>
            <w:tcW w:w="2477" w:type="dxa"/>
            <w:tcBorders>
              <w:top w:val="nil"/>
              <w:left w:val="single" w:sz="8" w:space="0" w:color="auto"/>
              <w:bottom w:val="single" w:sz="8" w:space="0" w:color="auto"/>
              <w:right w:val="single" w:sz="8" w:space="0" w:color="auto"/>
            </w:tcBorders>
            <w:shd w:val="clear" w:color="auto" w:fill="auto"/>
            <w:vAlign w:val="center"/>
            <w:hideMark/>
          </w:tcPr>
          <w:p w:rsidR="003C3F81" w:rsidRPr="00386DA9" w:rsidRDefault="003C3F81" w:rsidP="003C3F81">
            <w:pPr>
              <w:spacing w:after="0" w:line="240" w:lineRule="auto"/>
              <w:jc w:val="center"/>
              <w:rPr>
                <w:rFonts w:ascii="Calibri" w:eastAsia="Times New Roman" w:hAnsi="Calibri" w:cs="Calibri"/>
                <w:b/>
                <w:bCs/>
                <w:color w:val="000000"/>
                <w:sz w:val="28"/>
                <w:szCs w:val="28"/>
                <w:lang w:eastAsia="tr-TR"/>
              </w:rPr>
            </w:pPr>
            <w:r w:rsidRPr="00386DA9">
              <w:rPr>
                <w:rFonts w:ascii="Calibri" w:eastAsia="Times New Roman" w:hAnsi="Calibri" w:cs="Calibri"/>
                <w:b/>
                <w:bCs/>
                <w:color w:val="000000"/>
                <w:sz w:val="28"/>
                <w:szCs w:val="28"/>
                <w:lang w:eastAsia="tr-TR"/>
              </w:rPr>
              <w:t>6269400</w:t>
            </w:r>
          </w:p>
        </w:tc>
      </w:tr>
    </w:tbl>
    <w:p w:rsidR="003C3F81" w:rsidRDefault="003C3F81" w:rsidP="00E1649F">
      <w:pPr>
        <w:jc w:val="both"/>
        <w:rPr>
          <w:rFonts w:ascii="Times New Roman" w:hAnsi="Times New Roman" w:cs="Times New Roman"/>
          <w:sz w:val="24"/>
          <w:szCs w:val="24"/>
        </w:rPr>
      </w:pPr>
    </w:p>
    <w:p w:rsidR="00E1649F" w:rsidRDefault="00E1649F" w:rsidP="00E1649F">
      <w:pPr>
        <w:jc w:val="both"/>
        <w:rPr>
          <w:rFonts w:ascii="Times New Roman" w:hAnsi="Times New Roman" w:cs="Times New Roman"/>
          <w:sz w:val="24"/>
          <w:szCs w:val="24"/>
        </w:rPr>
      </w:pPr>
    </w:p>
    <w:p w:rsidR="00B96351" w:rsidRDefault="00B96351" w:rsidP="003C3F81">
      <w:pPr>
        <w:ind w:left="252"/>
        <w:jc w:val="both"/>
        <w:rPr>
          <w:rFonts w:ascii="Times New Roman" w:hAnsi="Times New Roman" w:cs="Times New Roman"/>
          <w:sz w:val="24"/>
          <w:szCs w:val="24"/>
        </w:rPr>
      </w:pPr>
    </w:p>
    <w:p w:rsidR="00B96351" w:rsidRDefault="00B96351" w:rsidP="003C3F81">
      <w:pPr>
        <w:ind w:left="252"/>
        <w:jc w:val="both"/>
        <w:rPr>
          <w:rFonts w:ascii="Times New Roman" w:hAnsi="Times New Roman" w:cs="Times New Roman"/>
          <w:sz w:val="24"/>
          <w:szCs w:val="24"/>
        </w:rPr>
      </w:pPr>
    </w:p>
    <w:p w:rsidR="00B96351" w:rsidRDefault="00B96351" w:rsidP="00B96351">
      <w:pPr>
        <w:jc w:val="both"/>
        <w:rPr>
          <w:rFonts w:ascii="Times New Roman" w:hAnsi="Times New Roman" w:cs="Times New Roman"/>
          <w:sz w:val="24"/>
          <w:szCs w:val="24"/>
        </w:rPr>
      </w:pPr>
    </w:p>
    <w:p w:rsidR="00B96351" w:rsidRDefault="00B96351" w:rsidP="00B96351">
      <w:pPr>
        <w:jc w:val="both"/>
        <w:rPr>
          <w:rFonts w:ascii="Times New Roman" w:hAnsi="Times New Roman" w:cs="Times New Roman"/>
          <w:sz w:val="24"/>
          <w:szCs w:val="24"/>
        </w:rPr>
      </w:pPr>
    </w:p>
    <w:p w:rsidR="00D0722A" w:rsidRDefault="001D3FF0" w:rsidP="003C3F81">
      <w:pPr>
        <w:ind w:left="252"/>
        <w:jc w:val="both"/>
        <w:rPr>
          <w:rFonts w:ascii="Times New Roman" w:hAnsi="Times New Roman" w:cs="Times New Roman"/>
          <w:sz w:val="24"/>
          <w:szCs w:val="24"/>
        </w:rPr>
      </w:pPr>
      <w:r>
        <w:rPr>
          <w:rFonts w:ascii="Times New Roman" w:hAnsi="Times New Roman" w:cs="Times New Roman"/>
          <w:sz w:val="24"/>
          <w:szCs w:val="24"/>
        </w:rPr>
        <w:t xml:space="preserve">Yukarıdaki tabloda belirtilen bölgesel toplam rakamların ayrıntılı bilgileri ve kullanım alanlarının adresleri ekdeki tablolarda  ayrıntılı şekilde görebilirsiniz.( Bkz. </w:t>
      </w:r>
      <w:r w:rsidR="003C3F81">
        <w:rPr>
          <w:rFonts w:ascii="Times New Roman" w:hAnsi="Times New Roman" w:cs="Times New Roman"/>
          <w:sz w:val="24"/>
          <w:szCs w:val="24"/>
        </w:rPr>
        <w:t>Bölge 1, Bölge 2, Bölge 3</w:t>
      </w:r>
      <w:r>
        <w:rPr>
          <w:rFonts w:ascii="Times New Roman" w:hAnsi="Times New Roman" w:cs="Times New Roman"/>
          <w:sz w:val="24"/>
          <w:szCs w:val="24"/>
        </w:rPr>
        <w:t xml:space="preserve">) </w:t>
      </w:r>
    </w:p>
    <w:p w:rsidR="00D0722A" w:rsidRDefault="001D3FF0">
      <w:pPr>
        <w:ind w:left="252"/>
        <w:jc w:val="both"/>
        <w:rPr>
          <w:rFonts w:ascii="Times New Roman" w:hAnsi="Times New Roman" w:cs="Times New Roman"/>
          <w:sz w:val="24"/>
          <w:szCs w:val="24"/>
        </w:rPr>
      </w:pPr>
      <w:r>
        <w:rPr>
          <w:rFonts w:ascii="Times New Roman" w:hAnsi="Times New Roman" w:cs="Times New Roman"/>
          <w:sz w:val="24"/>
          <w:szCs w:val="24"/>
        </w:rPr>
        <w:t>5.15 Lefkoşa Türk Belediyesi’nin açık hava reklam alanları ile ilgili kullanım hakkı ek tablolarda belirtildiği şekildedir.(Bakınız ek tablolar)</w:t>
      </w:r>
      <w:r w:rsidR="00763CD5">
        <w:rPr>
          <w:rFonts w:ascii="Times New Roman" w:hAnsi="Times New Roman" w:cs="Times New Roman"/>
          <w:sz w:val="24"/>
          <w:szCs w:val="24"/>
        </w:rPr>
        <w:t xml:space="preserve">. </w:t>
      </w:r>
      <w:r w:rsidR="00614355">
        <w:rPr>
          <w:rFonts w:ascii="Times New Roman" w:hAnsi="Times New Roman" w:cs="Times New Roman"/>
          <w:sz w:val="24"/>
          <w:szCs w:val="24"/>
        </w:rPr>
        <w:t>Bu alanlardaki LTB kullanımında olan 10 adet billboard, 12 adet raket ve 17 adet otobüs durağının sigortası, temizliği ve bakımı yüklenici tarafından karşılanacaktır.</w:t>
      </w:r>
    </w:p>
    <w:p w:rsidR="00D0722A" w:rsidRDefault="001D3FF0">
      <w:pPr>
        <w:ind w:left="252"/>
        <w:jc w:val="both"/>
        <w:rPr>
          <w:rFonts w:ascii="Times New Roman" w:hAnsi="Times New Roman" w:cs="Times New Roman"/>
          <w:sz w:val="24"/>
          <w:szCs w:val="24"/>
        </w:rPr>
      </w:pPr>
      <w:r>
        <w:rPr>
          <w:rFonts w:ascii="Times New Roman" w:hAnsi="Times New Roman" w:cs="Times New Roman"/>
          <w:sz w:val="24"/>
          <w:szCs w:val="24"/>
        </w:rPr>
        <w:t>5.16 Yüklenici otobüs duraklarında ihale kapsamında belirtilen reklam alanı dışında herha</w:t>
      </w:r>
      <w:r w:rsidR="00316B10">
        <w:rPr>
          <w:rFonts w:ascii="Times New Roman" w:hAnsi="Times New Roman" w:cs="Times New Roman"/>
          <w:sz w:val="24"/>
          <w:szCs w:val="24"/>
        </w:rPr>
        <w:t xml:space="preserve">ngi bir alana ek reklam alamaz. </w:t>
      </w:r>
      <w:r>
        <w:rPr>
          <w:rFonts w:ascii="Times New Roman" w:hAnsi="Times New Roman" w:cs="Times New Roman"/>
          <w:sz w:val="24"/>
          <w:szCs w:val="24"/>
        </w:rPr>
        <w:t xml:space="preserve">Yüklenici, LTB reklam biriminin yapmakta olduğu denetimlere ilaveten otobüs duraklarında kendilerinin aldığı reklam alanı ile LTB’nin tanıtımları dışında herhangi bir ilan,poster gibi tanıtım materyallerini LTB reklam birimine bildirerek sökmek ve temizlemekle mükelleftir. LTB reklam birimi tarafından yukarıda belirtilen alanlar dışında otobüs duraklarına asılan ilanların yasal sorumluluğundan yüklenici sorumludur. </w:t>
      </w:r>
    </w:p>
    <w:p w:rsidR="00D0722A" w:rsidRDefault="001D3FF0">
      <w:pPr>
        <w:ind w:left="252"/>
        <w:jc w:val="both"/>
        <w:rPr>
          <w:rFonts w:ascii="Times New Roman" w:hAnsi="Times New Roman" w:cs="Times New Roman"/>
          <w:sz w:val="24"/>
          <w:szCs w:val="24"/>
        </w:rPr>
      </w:pPr>
      <w:r>
        <w:rPr>
          <w:rFonts w:ascii="Times New Roman" w:hAnsi="Times New Roman" w:cs="Times New Roman"/>
          <w:sz w:val="24"/>
          <w:szCs w:val="24"/>
        </w:rPr>
        <w:t>5.17 İhale kapsamındaki açık hava reklam alanlarının mevcut ölçüleri değiştirilemez ve/veya ebatları büyütülemez. Firma sözleşmeye konu reklam panolarının reklamın asılacağı yüzey kısımları dışında kalan yerlere (çevresi,alt ve üst kısımları) Belediye’nin yazılı izni olmadan ifade yazmayacak ve/veya takmayacak ve/veya yerleştirmeyecek ve/veya yapıştırmayacaktır.</w:t>
      </w:r>
    </w:p>
    <w:p w:rsidR="00D0722A" w:rsidRDefault="001D3FF0">
      <w:pPr>
        <w:ind w:left="252"/>
        <w:jc w:val="both"/>
        <w:rPr>
          <w:rFonts w:ascii="Times New Roman" w:hAnsi="Times New Roman" w:cs="Times New Roman"/>
          <w:sz w:val="24"/>
          <w:szCs w:val="24"/>
        </w:rPr>
      </w:pPr>
      <w:r>
        <w:rPr>
          <w:rFonts w:ascii="Times New Roman" w:hAnsi="Times New Roman" w:cs="Times New Roman"/>
          <w:sz w:val="24"/>
          <w:szCs w:val="24"/>
        </w:rPr>
        <w:t xml:space="preserve">5.18 İhale kapsamındaki açık hava reklam alanlarının ışıklandırılması ihtiyaç duyulması halinde yüklenici ve/veya yüklenicilere aittir. </w:t>
      </w:r>
      <w:r>
        <w:rPr>
          <w:rFonts w:ascii="Times New Roman" w:eastAsia="Calibri" w:hAnsi="Times New Roman" w:cs="Times New Roman"/>
          <w:sz w:val="24"/>
          <w:szCs w:val="24"/>
        </w:rPr>
        <w:t>Aydınlatma istenmesi halinde sadece güneş enerjisi ile çalışan aydınlatma sistemleri geçerli olacaktır.Yüklenicinin ve/</w:t>
      </w:r>
      <w:r>
        <w:rPr>
          <w:rFonts w:ascii="Times New Roman" w:hAnsi="Times New Roman" w:cs="Times New Roman"/>
          <w:sz w:val="24"/>
          <w:szCs w:val="24"/>
        </w:rPr>
        <w:t>veya yüklenicilerin</w:t>
      </w:r>
      <w:r>
        <w:rPr>
          <w:rFonts w:ascii="Times New Roman" w:eastAsia="Calibri" w:hAnsi="Times New Roman" w:cs="Times New Roman"/>
          <w:sz w:val="24"/>
          <w:szCs w:val="24"/>
        </w:rPr>
        <w:t xml:space="preserve"> aydınlatma sistemi uygulaması halükarda LTB’nin onayına tabiidir ve onay alınmayan hiçbir uygulama yapılamaz. </w:t>
      </w:r>
      <w:r w:rsidRPr="003C3F81">
        <w:rPr>
          <w:rFonts w:ascii="Times New Roman" w:eastAsia="Calibri" w:hAnsi="Times New Roman" w:cs="Times New Roman"/>
          <w:sz w:val="24"/>
          <w:szCs w:val="24"/>
        </w:rPr>
        <w:t>Aydınlatmaya ilişkin kalıcı olarak yapılan tüm uygulamalara ilişkin sözleşme bitiminde yüklenici firma idare ile istişare ederek aydınlatma ile ilgili yaptığı harcamayı mahsuplaşabilecek veya geri alabilecektir.</w:t>
      </w:r>
    </w:p>
    <w:p w:rsidR="00D0722A" w:rsidRDefault="001D3FF0">
      <w:pPr>
        <w:ind w:left="252"/>
        <w:jc w:val="both"/>
        <w:rPr>
          <w:rFonts w:ascii="Times New Roman" w:hAnsi="Times New Roman" w:cs="Times New Roman"/>
          <w:sz w:val="24"/>
          <w:szCs w:val="24"/>
        </w:rPr>
      </w:pPr>
      <w:r>
        <w:rPr>
          <w:rFonts w:ascii="Times New Roman" w:hAnsi="Times New Roman" w:cs="Times New Roman"/>
          <w:sz w:val="24"/>
          <w:szCs w:val="24"/>
        </w:rPr>
        <w:t xml:space="preserve">5.19 İhale kapsamındaki açık hava reklam alanları için Lefkoşa Türk Belediyesi’nin yürürlükteki İlan, Reklam ve Levha Resmi Tüzüğü’ne göre vergisini tahsil edilecektir. </w:t>
      </w:r>
    </w:p>
    <w:p w:rsidR="00D0722A" w:rsidRDefault="001D3FF0">
      <w:pPr>
        <w:ind w:left="252"/>
        <w:jc w:val="both"/>
        <w:rPr>
          <w:rFonts w:ascii="Times New Roman" w:hAnsi="Times New Roman" w:cs="Times New Roman"/>
          <w:sz w:val="24"/>
          <w:szCs w:val="24"/>
        </w:rPr>
      </w:pPr>
      <w:r>
        <w:rPr>
          <w:rFonts w:ascii="Times New Roman" w:hAnsi="Times New Roman" w:cs="Times New Roman"/>
          <w:sz w:val="24"/>
          <w:szCs w:val="24"/>
        </w:rPr>
        <w:t>5.20 İhale kapsamındaki açık hava reklam alanlarında gerekli görülen tüm altyapı ve kurulum yükleniciye  ait olacaktır. İhaleye teklif verecek firmaların teknik servisi olmaması durumunda teknik servisi başka bir firmadan hizmet alımı şeklinde sağlayabilir. İhaleyi kazanan yüklenicinin hizmet alımı sözleşmesini veya protokolunu veya ilgili onay yazısını sözleşme imzalanmadan önce sunması gerekmektedir.</w:t>
      </w:r>
    </w:p>
    <w:p w:rsidR="00D0722A" w:rsidRDefault="001D3FF0">
      <w:pPr>
        <w:ind w:firstLine="252"/>
        <w:jc w:val="both"/>
        <w:rPr>
          <w:rFonts w:ascii="Times New Roman" w:hAnsi="Times New Roman" w:cs="Times New Roman"/>
          <w:sz w:val="24"/>
          <w:szCs w:val="24"/>
        </w:rPr>
      </w:pPr>
      <w:r>
        <w:rPr>
          <w:rFonts w:ascii="Times New Roman" w:hAnsi="Times New Roman" w:cs="Times New Roman"/>
          <w:sz w:val="24"/>
          <w:szCs w:val="24"/>
        </w:rPr>
        <w:t>5.21 Bu ihalede ekonomik açıdan en avantajlı teklif en geçerli tekliftir. (bakınız puanlama tablosu)</w:t>
      </w:r>
    </w:p>
    <w:p w:rsidR="00731DB9" w:rsidRDefault="001D3FF0" w:rsidP="00B96351">
      <w:pPr>
        <w:ind w:left="252"/>
        <w:jc w:val="both"/>
        <w:rPr>
          <w:rFonts w:ascii="Times New Roman" w:hAnsi="Times New Roman" w:cs="Times New Roman"/>
          <w:sz w:val="24"/>
          <w:szCs w:val="24"/>
        </w:rPr>
      </w:pPr>
      <w:r>
        <w:rPr>
          <w:rFonts w:ascii="Times New Roman" w:hAnsi="Times New Roman" w:cs="Times New Roman"/>
          <w:sz w:val="24"/>
          <w:szCs w:val="24"/>
        </w:rPr>
        <w:t xml:space="preserve">5.22 İhale dökümanları Lefkoşa Türk Belediyesi veznesine yatırılacak </w:t>
      </w:r>
      <w:r w:rsidR="009702C0" w:rsidRPr="003C3F81">
        <w:rPr>
          <w:rFonts w:ascii="Times New Roman" w:hAnsi="Times New Roman" w:cs="Times New Roman"/>
          <w:sz w:val="24"/>
          <w:szCs w:val="24"/>
        </w:rPr>
        <w:t>2</w:t>
      </w:r>
      <w:r w:rsidRPr="003C3F81">
        <w:rPr>
          <w:rFonts w:ascii="Times New Roman" w:hAnsi="Times New Roman" w:cs="Times New Roman"/>
          <w:sz w:val="24"/>
          <w:szCs w:val="24"/>
        </w:rPr>
        <w:t>.000 TL</w:t>
      </w:r>
      <w:r>
        <w:rPr>
          <w:rFonts w:ascii="Times New Roman" w:hAnsi="Times New Roman" w:cs="Times New Roman"/>
          <w:sz w:val="24"/>
          <w:szCs w:val="24"/>
        </w:rPr>
        <w:t xml:space="preserve"> karşılığında Belediye Arşivinden temin edilebilinir.</w:t>
      </w:r>
    </w:p>
    <w:p w:rsidR="00B96351" w:rsidRDefault="00B96351" w:rsidP="00B96351">
      <w:pPr>
        <w:ind w:left="252"/>
        <w:jc w:val="both"/>
        <w:rPr>
          <w:rFonts w:ascii="Times New Roman" w:hAnsi="Times New Roman" w:cs="Times New Roman"/>
          <w:sz w:val="24"/>
          <w:szCs w:val="24"/>
        </w:rPr>
      </w:pPr>
    </w:p>
    <w:p w:rsidR="00CD6E8E" w:rsidRDefault="001D3FF0" w:rsidP="00CD6E8E">
      <w:pPr>
        <w:pStyle w:val="ListParagraph"/>
        <w:numPr>
          <w:ilvl w:val="0"/>
          <w:numId w:val="2"/>
        </w:numPr>
        <w:jc w:val="both"/>
        <w:rPr>
          <w:rFonts w:ascii="Times New Roman" w:hAnsi="Times New Roman" w:cs="Times New Roman"/>
          <w:b/>
          <w:sz w:val="24"/>
          <w:szCs w:val="24"/>
        </w:rPr>
      </w:pPr>
      <w:r>
        <w:rPr>
          <w:rFonts w:ascii="Times New Roman" w:hAnsi="Times New Roman" w:cs="Times New Roman"/>
          <w:b/>
          <w:sz w:val="24"/>
          <w:szCs w:val="24"/>
        </w:rPr>
        <w:t>Ödeme Planı :</w:t>
      </w:r>
    </w:p>
    <w:p w:rsidR="001372F8" w:rsidRPr="00CF3A0E" w:rsidRDefault="00CD6E8E" w:rsidP="00CF3A0E">
      <w:pPr>
        <w:jc w:val="both"/>
        <w:rPr>
          <w:rFonts w:ascii="Times New Roman" w:hAnsi="Times New Roman" w:cs="Times New Roman"/>
          <w:color w:val="000000" w:themeColor="text1"/>
          <w:sz w:val="24"/>
          <w:szCs w:val="24"/>
        </w:rPr>
      </w:pPr>
      <w:r w:rsidRPr="00CD6E8E">
        <w:rPr>
          <w:rFonts w:ascii="Times New Roman" w:hAnsi="Times New Roman" w:cs="Times New Roman"/>
          <w:b/>
          <w:sz w:val="24"/>
          <w:szCs w:val="24"/>
        </w:rPr>
        <w:t xml:space="preserve">6.1 </w:t>
      </w:r>
      <w:r w:rsidRPr="00CD6E8E">
        <w:rPr>
          <w:rFonts w:ascii="Times New Roman" w:hAnsi="Times New Roman" w:cs="Times New Roman"/>
          <w:color w:val="000000" w:themeColor="text1"/>
          <w:sz w:val="24"/>
          <w:szCs w:val="24"/>
        </w:rPr>
        <w:t xml:space="preserve">İhale toplam bedeli 3 eşit taksite bölünerek, ilk yılki miktarın % 50’si </w:t>
      </w:r>
      <w:r w:rsidR="00D850CA">
        <w:rPr>
          <w:rFonts w:ascii="Times New Roman" w:hAnsi="Times New Roman" w:cs="Times New Roman"/>
          <w:color w:val="000000" w:themeColor="text1"/>
          <w:sz w:val="24"/>
          <w:szCs w:val="24"/>
        </w:rPr>
        <w:t>30 Eylül 2022 tarihine kadar</w:t>
      </w:r>
      <w:r w:rsidRPr="00CD6E8E">
        <w:rPr>
          <w:rFonts w:ascii="Times New Roman" w:hAnsi="Times New Roman" w:cs="Times New Roman"/>
          <w:color w:val="000000" w:themeColor="text1"/>
          <w:sz w:val="24"/>
          <w:szCs w:val="24"/>
        </w:rPr>
        <w:t xml:space="preserve"> günü peşin ödenecektir. O yılın geriye kal</w:t>
      </w:r>
      <w:r w:rsidR="00D850CA">
        <w:rPr>
          <w:rFonts w:ascii="Times New Roman" w:hAnsi="Times New Roman" w:cs="Times New Roman"/>
          <w:color w:val="000000" w:themeColor="text1"/>
          <w:sz w:val="24"/>
          <w:szCs w:val="24"/>
        </w:rPr>
        <w:t>an miktarı aynı yıl içerisinde 3</w:t>
      </w:r>
      <w:r w:rsidRPr="00CD6E8E">
        <w:rPr>
          <w:rFonts w:ascii="Times New Roman" w:hAnsi="Times New Roman" w:cs="Times New Roman"/>
          <w:color w:val="000000" w:themeColor="text1"/>
          <w:sz w:val="24"/>
          <w:szCs w:val="24"/>
        </w:rPr>
        <w:t xml:space="preserve"> eş</w:t>
      </w:r>
      <w:r w:rsidR="00D850CA">
        <w:rPr>
          <w:rFonts w:ascii="Times New Roman" w:hAnsi="Times New Roman" w:cs="Times New Roman"/>
          <w:color w:val="000000" w:themeColor="text1"/>
          <w:sz w:val="24"/>
          <w:szCs w:val="24"/>
        </w:rPr>
        <w:t>it taksit şeklinde ödenecektir. (1</w:t>
      </w:r>
      <w:r w:rsidR="00BB4F38">
        <w:rPr>
          <w:rFonts w:ascii="Times New Roman" w:hAnsi="Times New Roman" w:cs="Times New Roman"/>
          <w:color w:val="000000" w:themeColor="text1"/>
          <w:sz w:val="24"/>
          <w:szCs w:val="24"/>
        </w:rPr>
        <w:t>. y</w:t>
      </w:r>
      <w:r w:rsidR="00D850CA">
        <w:rPr>
          <w:rFonts w:ascii="Times New Roman" w:hAnsi="Times New Roman" w:cs="Times New Roman"/>
          <w:color w:val="000000" w:themeColor="text1"/>
          <w:sz w:val="24"/>
          <w:szCs w:val="24"/>
        </w:rPr>
        <w:t xml:space="preserve">ılın ilk taksiti 31 Aralık 2022 tarihine kadar, 2. </w:t>
      </w:r>
      <w:r w:rsidR="00205E75">
        <w:rPr>
          <w:rFonts w:ascii="Times New Roman" w:hAnsi="Times New Roman" w:cs="Times New Roman"/>
          <w:color w:val="000000" w:themeColor="text1"/>
          <w:sz w:val="24"/>
          <w:szCs w:val="24"/>
        </w:rPr>
        <w:t>t</w:t>
      </w:r>
      <w:r w:rsidR="00D850CA">
        <w:rPr>
          <w:rFonts w:ascii="Times New Roman" w:hAnsi="Times New Roman" w:cs="Times New Roman"/>
          <w:color w:val="000000" w:themeColor="text1"/>
          <w:sz w:val="24"/>
          <w:szCs w:val="24"/>
        </w:rPr>
        <w:t xml:space="preserve">aksiti 30 Nisan 2023 tarihine kadar ve 3. </w:t>
      </w:r>
      <w:r w:rsidR="00205E75">
        <w:rPr>
          <w:rFonts w:ascii="Times New Roman" w:hAnsi="Times New Roman" w:cs="Times New Roman"/>
          <w:color w:val="000000" w:themeColor="text1"/>
          <w:sz w:val="24"/>
          <w:szCs w:val="24"/>
        </w:rPr>
        <w:t>t</w:t>
      </w:r>
      <w:r w:rsidR="00D850CA">
        <w:rPr>
          <w:rFonts w:ascii="Times New Roman" w:hAnsi="Times New Roman" w:cs="Times New Roman"/>
          <w:color w:val="000000" w:themeColor="text1"/>
          <w:sz w:val="24"/>
          <w:szCs w:val="24"/>
        </w:rPr>
        <w:t>aksit</w:t>
      </w:r>
      <w:r w:rsidR="00205E75">
        <w:rPr>
          <w:rFonts w:ascii="Times New Roman" w:hAnsi="Times New Roman" w:cs="Times New Roman"/>
          <w:color w:val="000000" w:themeColor="text1"/>
          <w:sz w:val="24"/>
          <w:szCs w:val="24"/>
        </w:rPr>
        <w:t>i</w:t>
      </w:r>
      <w:r w:rsidR="00D850CA">
        <w:rPr>
          <w:rFonts w:ascii="Times New Roman" w:hAnsi="Times New Roman" w:cs="Times New Roman"/>
          <w:color w:val="000000" w:themeColor="text1"/>
          <w:sz w:val="24"/>
          <w:szCs w:val="24"/>
        </w:rPr>
        <w:t xml:space="preserve"> 31  Ağustos 2023 tarihine kadar ödenmelidir.) </w:t>
      </w:r>
      <w:r w:rsidRPr="00CD6E8E">
        <w:rPr>
          <w:rFonts w:ascii="Times New Roman" w:hAnsi="Times New Roman" w:cs="Times New Roman"/>
          <w:color w:val="000000" w:themeColor="text1"/>
          <w:sz w:val="24"/>
          <w:szCs w:val="24"/>
        </w:rPr>
        <w:t>İkinci yıl geriye kalan miktara</w:t>
      </w:r>
      <w:r w:rsidR="00205E75">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ihale toplam bedelinin üçte ikisi)</w:t>
      </w:r>
      <w:r w:rsidRPr="00CD6E8E">
        <w:rPr>
          <w:rFonts w:ascii="Times New Roman" w:hAnsi="Times New Roman" w:cs="Times New Roman"/>
          <w:color w:val="000000" w:themeColor="text1"/>
          <w:sz w:val="24"/>
          <w:szCs w:val="24"/>
        </w:rPr>
        <w:t xml:space="preserve"> müteakip yılda Devlet Planlama Örgütü tarafından açıklanan hayat pahalılığı oranında artış eklenecek</w:t>
      </w:r>
      <w:r w:rsidR="00CF3A0E">
        <w:rPr>
          <w:rFonts w:ascii="Times New Roman" w:hAnsi="Times New Roman" w:cs="Times New Roman"/>
          <w:color w:val="000000" w:themeColor="text1"/>
          <w:sz w:val="24"/>
          <w:szCs w:val="24"/>
        </w:rPr>
        <w:t xml:space="preserve"> (</w:t>
      </w:r>
      <w:r w:rsidR="00CF3A0E" w:rsidRPr="00CF3A0E">
        <w:rPr>
          <w:rFonts w:ascii="Times New Roman" w:hAnsi="Times New Roman" w:cs="Times New Roman"/>
          <w:color w:val="000000" w:themeColor="text1"/>
          <w:sz w:val="24"/>
          <w:szCs w:val="24"/>
        </w:rPr>
        <w:t>Devlet Planlama Örgütü tarafından açıklanan yıllık hayat pahalılığının %30’u geçtiği durumlarda Hayat Pahalılığı oranı %30 olarak uygulanacaktır.</w:t>
      </w:r>
      <w:r w:rsidR="00CF3A0E">
        <w:rPr>
          <w:rFonts w:ascii="Times New Roman" w:hAnsi="Times New Roman" w:cs="Times New Roman"/>
          <w:color w:val="000000" w:themeColor="text1"/>
          <w:sz w:val="24"/>
          <w:szCs w:val="24"/>
        </w:rPr>
        <w:t xml:space="preserve">) </w:t>
      </w:r>
      <w:r w:rsidRPr="00CD6E8E">
        <w:rPr>
          <w:rFonts w:ascii="Times New Roman" w:hAnsi="Times New Roman" w:cs="Times New Roman"/>
          <w:color w:val="000000" w:themeColor="text1"/>
          <w:sz w:val="24"/>
          <w:szCs w:val="24"/>
        </w:rPr>
        <w:t>ve ikinci yılın miktarının % 50’si</w:t>
      </w:r>
      <w:r w:rsidRPr="00D850CA">
        <w:rPr>
          <w:rFonts w:ascii="Times New Roman" w:hAnsi="Times New Roman" w:cs="Times New Roman"/>
          <w:color w:val="000000" w:themeColor="text1"/>
          <w:sz w:val="24"/>
          <w:szCs w:val="24"/>
        </w:rPr>
        <w:t xml:space="preserve"> </w:t>
      </w:r>
      <w:r w:rsidR="00D850CA" w:rsidRPr="00D850CA">
        <w:rPr>
          <w:rFonts w:ascii="Times New Roman" w:hAnsi="Times New Roman" w:cs="Times New Roman"/>
          <w:color w:val="000000" w:themeColor="text1"/>
          <w:sz w:val="24"/>
          <w:szCs w:val="24"/>
        </w:rPr>
        <w:t xml:space="preserve"> 30 Eylül 2023 tarihine kadar </w:t>
      </w:r>
      <w:r w:rsidRPr="00CD6E8E">
        <w:rPr>
          <w:rFonts w:ascii="Times New Roman" w:hAnsi="Times New Roman" w:cs="Times New Roman"/>
          <w:color w:val="000000" w:themeColor="text1"/>
          <w:sz w:val="24"/>
          <w:szCs w:val="24"/>
        </w:rPr>
        <w:t xml:space="preserve">peşin ödenecektir. O yılın geriye kalan </w:t>
      </w:r>
      <w:r w:rsidR="00D850CA">
        <w:rPr>
          <w:rFonts w:ascii="Times New Roman" w:hAnsi="Times New Roman" w:cs="Times New Roman"/>
          <w:color w:val="000000" w:themeColor="text1"/>
          <w:sz w:val="24"/>
          <w:szCs w:val="24"/>
        </w:rPr>
        <w:t>miktarı da aynı yıl içerisinde 3</w:t>
      </w:r>
      <w:r w:rsidRPr="00CD6E8E">
        <w:rPr>
          <w:rFonts w:ascii="Times New Roman" w:hAnsi="Times New Roman" w:cs="Times New Roman"/>
          <w:color w:val="000000" w:themeColor="text1"/>
          <w:sz w:val="24"/>
          <w:szCs w:val="24"/>
        </w:rPr>
        <w:t xml:space="preserve"> eşit taksit şeklinde ödenecektir. </w:t>
      </w:r>
      <w:r w:rsidR="00BB4F38">
        <w:rPr>
          <w:rFonts w:ascii="Times New Roman" w:hAnsi="Times New Roman" w:cs="Times New Roman"/>
          <w:color w:val="000000" w:themeColor="text1"/>
          <w:sz w:val="24"/>
          <w:szCs w:val="24"/>
        </w:rPr>
        <w:t>(2. y</w:t>
      </w:r>
      <w:r w:rsidR="00D850CA">
        <w:rPr>
          <w:rFonts w:ascii="Times New Roman" w:hAnsi="Times New Roman" w:cs="Times New Roman"/>
          <w:color w:val="000000" w:themeColor="text1"/>
          <w:sz w:val="24"/>
          <w:szCs w:val="24"/>
        </w:rPr>
        <w:t xml:space="preserve">ılın ilk taksiti 31 </w:t>
      </w:r>
      <w:r w:rsidR="00684EDB">
        <w:rPr>
          <w:rFonts w:ascii="Times New Roman" w:hAnsi="Times New Roman" w:cs="Times New Roman"/>
          <w:color w:val="000000" w:themeColor="text1"/>
          <w:sz w:val="24"/>
          <w:szCs w:val="24"/>
        </w:rPr>
        <w:t>Aralık 2023 tarihine kadar, 2. t</w:t>
      </w:r>
      <w:r w:rsidR="00D850CA">
        <w:rPr>
          <w:rFonts w:ascii="Times New Roman" w:hAnsi="Times New Roman" w:cs="Times New Roman"/>
          <w:color w:val="000000" w:themeColor="text1"/>
          <w:sz w:val="24"/>
          <w:szCs w:val="24"/>
        </w:rPr>
        <w:t>aksiti 30 N</w:t>
      </w:r>
      <w:r w:rsidR="00684EDB">
        <w:rPr>
          <w:rFonts w:ascii="Times New Roman" w:hAnsi="Times New Roman" w:cs="Times New Roman"/>
          <w:color w:val="000000" w:themeColor="text1"/>
          <w:sz w:val="24"/>
          <w:szCs w:val="24"/>
        </w:rPr>
        <w:t>isan 2024 tarihine kadar ve 3. t</w:t>
      </w:r>
      <w:r w:rsidR="00D850CA">
        <w:rPr>
          <w:rFonts w:ascii="Times New Roman" w:hAnsi="Times New Roman" w:cs="Times New Roman"/>
          <w:color w:val="000000" w:themeColor="text1"/>
          <w:sz w:val="24"/>
          <w:szCs w:val="24"/>
        </w:rPr>
        <w:t>aksit</w:t>
      </w:r>
      <w:r w:rsidR="00684EDB">
        <w:rPr>
          <w:rFonts w:ascii="Times New Roman" w:hAnsi="Times New Roman" w:cs="Times New Roman"/>
          <w:color w:val="000000" w:themeColor="text1"/>
          <w:sz w:val="24"/>
          <w:szCs w:val="24"/>
        </w:rPr>
        <w:t>i</w:t>
      </w:r>
      <w:r w:rsidR="00D850CA">
        <w:rPr>
          <w:rFonts w:ascii="Times New Roman" w:hAnsi="Times New Roman" w:cs="Times New Roman"/>
          <w:color w:val="000000" w:themeColor="text1"/>
          <w:sz w:val="24"/>
          <w:szCs w:val="24"/>
        </w:rPr>
        <w:t xml:space="preserve"> 31 Ağustos 2024 tarihine kadar ödenmelidir.)  </w:t>
      </w:r>
      <w:r w:rsidRPr="00CD6E8E">
        <w:rPr>
          <w:rFonts w:ascii="Times New Roman" w:hAnsi="Times New Roman" w:cs="Times New Roman"/>
          <w:color w:val="000000" w:themeColor="text1"/>
          <w:sz w:val="24"/>
          <w:szCs w:val="24"/>
        </w:rPr>
        <w:t xml:space="preserve">Üçüncü yıl yine aynı şekilde müteakip yılda Devlet Planlama Örgütü tarafından açıklanan hayat pahalılığı oranında artış eklenecek </w:t>
      </w:r>
      <w:r w:rsidR="00CF3A0E">
        <w:rPr>
          <w:rFonts w:ascii="Times New Roman" w:hAnsi="Times New Roman" w:cs="Times New Roman"/>
          <w:color w:val="000000" w:themeColor="text1"/>
          <w:sz w:val="24"/>
          <w:szCs w:val="24"/>
        </w:rPr>
        <w:t>(</w:t>
      </w:r>
      <w:r w:rsidR="00CF3A0E" w:rsidRPr="00CF3A0E">
        <w:rPr>
          <w:rFonts w:ascii="Times New Roman" w:hAnsi="Times New Roman" w:cs="Times New Roman"/>
          <w:color w:val="000000" w:themeColor="text1"/>
          <w:sz w:val="24"/>
          <w:szCs w:val="24"/>
        </w:rPr>
        <w:t>Devlet Planlama Örgütü tarafından açıklanan yıllık hayat pahalılığının %30’u geçtiği durumlarda Hayat Pahalılığı oranı %30 olarak uygulanacaktır.</w:t>
      </w:r>
      <w:r w:rsidR="00CF3A0E">
        <w:rPr>
          <w:rFonts w:ascii="Times New Roman" w:hAnsi="Times New Roman" w:cs="Times New Roman"/>
          <w:color w:val="000000" w:themeColor="text1"/>
          <w:sz w:val="24"/>
          <w:szCs w:val="24"/>
        </w:rPr>
        <w:t xml:space="preserve">) </w:t>
      </w:r>
      <w:r w:rsidRPr="00CD6E8E">
        <w:rPr>
          <w:rFonts w:ascii="Times New Roman" w:hAnsi="Times New Roman" w:cs="Times New Roman"/>
          <w:color w:val="000000" w:themeColor="text1"/>
          <w:sz w:val="24"/>
          <w:szCs w:val="24"/>
        </w:rPr>
        <w:t>ve kalan miktarın % 50’si</w:t>
      </w:r>
      <w:r w:rsidRPr="00D850CA">
        <w:rPr>
          <w:rFonts w:ascii="Times New Roman" w:hAnsi="Times New Roman" w:cs="Times New Roman"/>
          <w:color w:val="000000" w:themeColor="text1"/>
          <w:sz w:val="24"/>
          <w:szCs w:val="24"/>
        </w:rPr>
        <w:t xml:space="preserve"> </w:t>
      </w:r>
      <w:r w:rsidR="00D850CA" w:rsidRPr="00D850CA">
        <w:rPr>
          <w:rFonts w:ascii="Times New Roman" w:hAnsi="Times New Roman" w:cs="Times New Roman"/>
          <w:color w:val="000000" w:themeColor="text1"/>
          <w:sz w:val="24"/>
          <w:szCs w:val="24"/>
        </w:rPr>
        <w:t xml:space="preserve">30 Eylül 2024 tarihine kadar </w:t>
      </w:r>
      <w:r w:rsidRPr="00CD6E8E">
        <w:rPr>
          <w:rFonts w:ascii="Times New Roman" w:hAnsi="Times New Roman" w:cs="Times New Roman"/>
          <w:color w:val="000000" w:themeColor="text1"/>
          <w:sz w:val="24"/>
          <w:szCs w:val="24"/>
        </w:rPr>
        <w:t>peşin ödenecek v</w:t>
      </w:r>
      <w:r w:rsidR="00D850CA">
        <w:rPr>
          <w:rFonts w:ascii="Times New Roman" w:hAnsi="Times New Roman" w:cs="Times New Roman"/>
          <w:color w:val="000000" w:themeColor="text1"/>
          <w:sz w:val="24"/>
          <w:szCs w:val="24"/>
        </w:rPr>
        <w:t>e yine geriye kalan miktarı da 3</w:t>
      </w:r>
      <w:r w:rsidRPr="00CD6E8E">
        <w:rPr>
          <w:rFonts w:ascii="Times New Roman" w:hAnsi="Times New Roman" w:cs="Times New Roman"/>
          <w:color w:val="000000" w:themeColor="text1"/>
          <w:sz w:val="24"/>
          <w:szCs w:val="24"/>
        </w:rPr>
        <w:t xml:space="preserve"> eşit taksit şeklinde ödenecektir</w:t>
      </w:r>
      <w:r w:rsidR="00D850CA">
        <w:rPr>
          <w:rFonts w:ascii="Times New Roman" w:hAnsi="Times New Roman" w:cs="Times New Roman"/>
          <w:color w:val="000000" w:themeColor="text1"/>
          <w:sz w:val="24"/>
          <w:szCs w:val="24"/>
        </w:rPr>
        <w:t>.</w:t>
      </w:r>
      <w:r w:rsidR="00D850CA" w:rsidRPr="00D850CA">
        <w:rPr>
          <w:rFonts w:ascii="Times New Roman" w:hAnsi="Times New Roman" w:cs="Times New Roman"/>
          <w:color w:val="000000" w:themeColor="text1"/>
          <w:sz w:val="24"/>
          <w:szCs w:val="24"/>
        </w:rPr>
        <w:t xml:space="preserve"> </w:t>
      </w:r>
      <w:r w:rsidR="00BB4F38">
        <w:rPr>
          <w:rFonts w:ascii="Times New Roman" w:hAnsi="Times New Roman" w:cs="Times New Roman"/>
          <w:color w:val="000000" w:themeColor="text1"/>
          <w:sz w:val="24"/>
          <w:szCs w:val="24"/>
        </w:rPr>
        <w:t>(3. y</w:t>
      </w:r>
      <w:r w:rsidR="00D850CA">
        <w:rPr>
          <w:rFonts w:ascii="Times New Roman" w:hAnsi="Times New Roman" w:cs="Times New Roman"/>
          <w:color w:val="000000" w:themeColor="text1"/>
          <w:sz w:val="24"/>
          <w:szCs w:val="24"/>
        </w:rPr>
        <w:t xml:space="preserve">ılın ilk taksiti 31 </w:t>
      </w:r>
      <w:r w:rsidR="00684EDB">
        <w:rPr>
          <w:rFonts w:ascii="Times New Roman" w:hAnsi="Times New Roman" w:cs="Times New Roman"/>
          <w:color w:val="000000" w:themeColor="text1"/>
          <w:sz w:val="24"/>
          <w:szCs w:val="24"/>
        </w:rPr>
        <w:t>Aralık 2024 tarihine kadar, 2. t</w:t>
      </w:r>
      <w:r w:rsidR="00D850CA">
        <w:rPr>
          <w:rFonts w:ascii="Times New Roman" w:hAnsi="Times New Roman" w:cs="Times New Roman"/>
          <w:color w:val="000000" w:themeColor="text1"/>
          <w:sz w:val="24"/>
          <w:szCs w:val="24"/>
        </w:rPr>
        <w:t>aksiti 30 N</w:t>
      </w:r>
      <w:r w:rsidR="00684EDB">
        <w:rPr>
          <w:rFonts w:ascii="Times New Roman" w:hAnsi="Times New Roman" w:cs="Times New Roman"/>
          <w:color w:val="000000" w:themeColor="text1"/>
          <w:sz w:val="24"/>
          <w:szCs w:val="24"/>
        </w:rPr>
        <w:t>isan 2025 tarihine kadar ve 3. t</w:t>
      </w:r>
      <w:r w:rsidR="00D850CA">
        <w:rPr>
          <w:rFonts w:ascii="Times New Roman" w:hAnsi="Times New Roman" w:cs="Times New Roman"/>
          <w:color w:val="000000" w:themeColor="text1"/>
          <w:sz w:val="24"/>
          <w:szCs w:val="24"/>
        </w:rPr>
        <w:t>aksit</w:t>
      </w:r>
      <w:r w:rsidR="00684EDB">
        <w:rPr>
          <w:rFonts w:ascii="Times New Roman" w:hAnsi="Times New Roman" w:cs="Times New Roman"/>
          <w:color w:val="000000" w:themeColor="text1"/>
          <w:sz w:val="24"/>
          <w:szCs w:val="24"/>
        </w:rPr>
        <w:t>i</w:t>
      </w:r>
      <w:r w:rsidR="00D850CA">
        <w:rPr>
          <w:rFonts w:ascii="Times New Roman" w:hAnsi="Times New Roman" w:cs="Times New Roman"/>
          <w:color w:val="000000" w:themeColor="text1"/>
          <w:sz w:val="24"/>
          <w:szCs w:val="24"/>
        </w:rPr>
        <w:t xml:space="preserve"> 31 Ağustos 2025 tarihine kadar ödenmelidir.)</w:t>
      </w:r>
    </w:p>
    <w:p w:rsidR="00D0722A" w:rsidRPr="00CD6E8E" w:rsidRDefault="00CD6E8E" w:rsidP="00CD6E8E">
      <w:pPr>
        <w:ind w:left="360"/>
        <w:jc w:val="both"/>
        <w:rPr>
          <w:rFonts w:ascii="Times New Roman" w:hAnsi="Times New Roman" w:cs="Times New Roman"/>
          <w:sz w:val="24"/>
          <w:szCs w:val="24"/>
        </w:rPr>
      </w:pPr>
      <w:r>
        <w:rPr>
          <w:rFonts w:ascii="Times New Roman" w:hAnsi="Times New Roman" w:cs="Times New Roman"/>
          <w:sz w:val="24"/>
          <w:szCs w:val="24"/>
        </w:rPr>
        <w:t xml:space="preserve">6.2 </w:t>
      </w:r>
      <w:r w:rsidR="001D3FF0" w:rsidRPr="00CD6E8E">
        <w:rPr>
          <w:rFonts w:ascii="Times New Roman" w:hAnsi="Times New Roman" w:cs="Times New Roman"/>
          <w:sz w:val="24"/>
          <w:szCs w:val="24"/>
        </w:rPr>
        <w:t>Yüklenici ve/veya yükleniciler tarafından sözleşmede belirtilen zamanlarda ödeme yapılmaması halinde,belediye tarafından 7 iş günü içinde yazılı ihbarla uyarılır.Ancak,her hal ve karda ödeme süresi içinde ödeme yapılmaması halinde,ödenmeyen hergün için gecikme zammı uygulanır.Gecikme zammının hesaplanmasında Kamu Alacakları Tahsili Usülü Yasasında öngörülen kurallar dikkate alınır.Belediye tarafından yapılan ihbara rağmen 7 iş günü hitamına kadar ödeme yapılmaması halinde belediye sözleşmeyi fesih edip teminatı gelir olarak kaydeder.Sözleşmenin belediye tarafından feshedilmesi durumunda,yüklenicinin kullanımında bulunan açık hava reklam alanlarının tüm kullanımı belediyeye ait olur.Ayrıca belediye reklamların kapatılması ve/veya kullanılmasının yasaklanması dahil her türlü yasal hakkı saklı tutulur.</w:t>
      </w:r>
    </w:p>
    <w:p w:rsidR="00D0722A" w:rsidRDefault="00D0722A">
      <w:pPr>
        <w:pStyle w:val="ListParagraph"/>
        <w:ind w:left="360"/>
        <w:jc w:val="both"/>
        <w:rPr>
          <w:rFonts w:ascii="Times New Roman" w:hAnsi="Times New Roman" w:cs="Times New Roman"/>
          <w:sz w:val="24"/>
          <w:szCs w:val="24"/>
        </w:rPr>
      </w:pPr>
    </w:p>
    <w:p w:rsidR="00D0722A" w:rsidRDefault="001D3FF0">
      <w:pPr>
        <w:pStyle w:val="ListParagraph"/>
        <w:numPr>
          <w:ilvl w:val="0"/>
          <w:numId w:val="2"/>
        </w:numPr>
        <w:jc w:val="both"/>
        <w:rPr>
          <w:rFonts w:ascii="Times New Roman" w:hAnsi="Times New Roman" w:cs="Times New Roman"/>
          <w:b/>
          <w:sz w:val="24"/>
          <w:szCs w:val="24"/>
        </w:rPr>
      </w:pPr>
      <w:r>
        <w:rPr>
          <w:rFonts w:ascii="Times New Roman" w:hAnsi="Times New Roman" w:cs="Times New Roman"/>
          <w:b/>
          <w:sz w:val="24"/>
          <w:szCs w:val="24"/>
        </w:rPr>
        <w:t>Ehliyetli İşçi Çalıştırılması :</w:t>
      </w:r>
    </w:p>
    <w:p w:rsidR="00D0722A" w:rsidRDefault="00D0722A">
      <w:pPr>
        <w:pStyle w:val="ListParagraph"/>
        <w:ind w:left="360"/>
        <w:jc w:val="both"/>
        <w:rPr>
          <w:rFonts w:ascii="Times New Roman" w:hAnsi="Times New Roman" w:cs="Times New Roman"/>
          <w:sz w:val="24"/>
          <w:szCs w:val="24"/>
        </w:rPr>
      </w:pPr>
    </w:p>
    <w:p w:rsidR="00D0722A" w:rsidRDefault="004B3F6C">
      <w:pPr>
        <w:pStyle w:val="ListParagraph"/>
        <w:numPr>
          <w:ilvl w:val="1"/>
          <w:numId w:val="2"/>
        </w:numPr>
        <w:jc w:val="both"/>
        <w:rPr>
          <w:rFonts w:ascii="Times New Roman" w:hAnsi="Times New Roman" w:cs="Times New Roman"/>
          <w:sz w:val="24"/>
          <w:szCs w:val="24"/>
        </w:rPr>
      </w:pPr>
      <w:r>
        <w:rPr>
          <w:rFonts w:ascii="Times New Roman" w:hAnsi="Times New Roman" w:cs="Times New Roman"/>
          <w:sz w:val="24"/>
          <w:szCs w:val="24"/>
        </w:rPr>
        <w:t>Yüklenici</w:t>
      </w:r>
      <w:r w:rsidR="001D3FF0">
        <w:rPr>
          <w:rFonts w:ascii="Times New Roman" w:hAnsi="Times New Roman" w:cs="Times New Roman"/>
          <w:sz w:val="24"/>
          <w:szCs w:val="24"/>
        </w:rPr>
        <w:t>, sorumluluğu altında bulunduğu tüm çalışanlarının i</w:t>
      </w:r>
      <w:r w:rsidR="00CD6E8E">
        <w:rPr>
          <w:rFonts w:ascii="Times New Roman" w:hAnsi="Times New Roman" w:cs="Times New Roman"/>
          <w:sz w:val="24"/>
          <w:szCs w:val="24"/>
        </w:rPr>
        <w:t xml:space="preserve">stihkaklarını muntazam ödemekle </w:t>
      </w:r>
      <w:r w:rsidR="001D3FF0">
        <w:rPr>
          <w:rFonts w:ascii="Times New Roman" w:hAnsi="Times New Roman" w:cs="Times New Roman"/>
          <w:sz w:val="24"/>
          <w:szCs w:val="24"/>
        </w:rPr>
        <w:t>mükelleftir. Firma; işçi, istihdam, iş şartları,iş sağlığı ve güvenliği ile selameti konularında mevcut kanun ve nizamların öngördüğü bütün şartları yerine getirmeye mecburdur.</w:t>
      </w:r>
    </w:p>
    <w:p w:rsidR="00D0722A" w:rsidRDefault="001D3FF0">
      <w:pPr>
        <w:pStyle w:val="ListParagraph"/>
        <w:numPr>
          <w:ilvl w:val="1"/>
          <w:numId w:val="2"/>
        </w:numPr>
        <w:jc w:val="both"/>
        <w:rPr>
          <w:rFonts w:ascii="Times New Roman" w:hAnsi="Times New Roman" w:cs="Times New Roman"/>
          <w:sz w:val="24"/>
          <w:szCs w:val="24"/>
        </w:rPr>
      </w:pPr>
      <w:r>
        <w:rPr>
          <w:rFonts w:ascii="Times New Roman" w:hAnsi="Times New Roman" w:cs="Times New Roman"/>
          <w:sz w:val="24"/>
          <w:szCs w:val="24"/>
        </w:rPr>
        <w:t>Yüklenici firma ehliyetli ve konusunda uzman, kayıtlı çalışan çalıştıracak ve bunlar arasında hilesi, istikrarsızlığı görülenlerin işine kontrollüğün direktifi üzerine son verecektir.</w:t>
      </w:r>
    </w:p>
    <w:p w:rsidR="00D0722A" w:rsidRDefault="00D0722A">
      <w:pPr>
        <w:pStyle w:val="ListParagraph"/>
        <w:ind w:left="684"/>
        <w:jc w:val="both"/>
        <w:rPr>
          <w:rFonts w:ascii="Times New Roman" w:hAnsi="Times New Roman" w:cs="Times New Roman"/>
          <w:sz w:val="24"/>
          <w:szCs w:val="24"/>
        </w:rPr>
      </w:pPr>
    </w:p>
    <w:p w:rsidR="00D0722A" w:rsidRDefault="001D3FF0">
      <w:pPr>
        <w:pStyle w:val="ListParagraph"/>
        <w:numPr>
          <w:ilvl w:val="0"/>
          <w:numId w:val="2"/>
        </w:numPr>
        <w:jc w:val="both"/>
        <w:rPr>
          <w:rFonts w:ascii="Times New Roman" w:hAnsi="Times New Roman" w:cs="Times New Roman"/>
          <w:b/>
          <w:sz w:val="24"/>
          <w:szCs w:val="24"/>
        </w:rPr>
      </w:pPr>
      <w:r>
        <w:rPr>
          <w:rFonts w:ascii="Times New Roman" w:hAnsi="Times New Roman" w:cs="Times New Roman"/>
          <w:b/>
          <w:sz w:val="24"/>
          <w:szCs w:val="24"/>
        </w:rPr>
        <w:t>Teminatlar :</w:t>
      </w:r>
    </w:p>
    <w:p w:rsidR="00D0722A" w:rsidRDefault="00D0722A">
      <w:pPr>
        <w:pStyle w:val="ListParagraph"/>
        <w:ind w:left="360"/>
        <w:jc w:val="both"/>
        <w:rPr>
          <w:rFonts w:ascii="Times New Roman" w:hAnsi="Times New Roman" w:cs="Times New Roman"/>
          <w:b/>
          <w:sz w:val="24"/>
          <w:szCs w:val="24"/>
        </w:rPr>
      </w:pPr>
    </w:p>
    <w:p w:rsidR="00D0722A" w:rsidRDefault="004B3F6C">
      <w:pPr>
        <w:pStyle w:val="ListParagraph"/>
        <w:ind w:left="360"/>
        <w:jc w:val="both"/>
        <w:rPr>
          <w:rFonts w:ascii="Times New Roman" w:hAnsi="Times New Roman" w:cs="Times New Roman"/>
          <w:sz w:val="24"/>
          <w:szCs w:val="24"/>
        </w:rPr>
      </w:pPr>
      <w:r>
        <w:rPr>
          <w:rFonts w:ascii="Times New Roman" w:hAnsi="Times New Roman" w:cs="Times New Roman"/>
          <w:sz w:val="24"/>
          <w:szCs w:val="24"/>
        </w:rPr>
        <w:t>Yüklenici</w:t>
      </w:r>
      <w:r w:rsidR="001D3FF0">
        <w:rPr>
          <w:rFonts w:ascii="Times New Roman" w:hAnsi="Times New Roman" w:cs="Times New Roman"/>
          <w:sz w:val="24"/>
          <w:szCs w:val="24"/>
        </w:rPr>
        <w:t xml:space="preserve">, işi şartname </w:t>
      </w:r>
      <w:r w:rsidR="00EF1C7F">
        <w:rPr>
          <w:rFonts w:ascii="Times New Roman" w:hAnsi="Times New Roman" w:cs="Times New Roman"/>
          <w:sz w:val="24"/>
          <w:szCs w:val="24"/>
        </w:rPr>
        <w:t>ve sözleşmelere uygun olarak, 36</w:t>
      </w:r>
      <w:r w:rsidR="001D3FF0">
        <w:rPr>
          <w:rFonts w:ascii="Times New Roman" w:hAnsi="Times New Roman" w:cs="Times New Roman"/>
          <w:sz w:val="24"/>
          <w:szCs w:val="24"/>
        </w:rPr>
        <w:t xml:space="preserve"> ay süre ile işletmeyi, süre sonunda bir tamam eksiksiz Beled</w:t>
      </w:r>
      <w:r w:rsidR="00EF1C7F">
        <w:rPr>
          <w:rFonts w:ascii="Times New Roman" w:hAnsi="Times New Roman" w:cs="Times New Roman"/>
          <w:sz w:val="24"/>
          <w:szCs w:val="24"/>
        </w:rPr>
        <w:t>iye’ye teslim edeceğine dair, 40</w:t>
      </w:r>
      <w:r w:rsidR="001D3FF0">
        <w:rPr>
          <w:rFonts w:ascii="Times New Roman" w:hAnsi="Times New Roman" w:cs="Times New Roman"/>
          <w:sz w:val="24"/>
          <w:szCs w:val="24"/>
        </w:rPr>
        <w:t xml:space="preserve"> ay geçerli, ihale bedelinin </w:t>
      </w:r>
      <w:r w:rsidR="001D3FF0" w:rsidRPr="003C3F81">
        <w:rPr>
          <w:rFonts w:ascii="Times New Roman" w:hAnsi="Times New Roman" w:cs="Times New Roman"/>
          <w:sz w:val="24"/>
          <w:szCs w:val="24"/>
        </w:rPr>
        <w:t>%10</w:t>
      </w:r>
      <w:r w:rsidR="0040119D">
        <w:rPr>
          <w:rFonts w:ascii="Times New Roman" w:hAnsi="Times New Roman" w:cs="Times New Roman"/>
          <w:sz w:val="24"/>
          <w:szCs w:val="24"/>
        </w:rPr>
        <w:t xml:space="preserve"> tutarının Amerikan Doları karşılığı</w:t>
      </w:r>
      <w:r w:rsidR="001D3FF0">
        <w:rPr>
          <w:rFonts w:ascii="Times New Roman" w:hAnsi="Times New Roman" w:cs="Times New Roman"/>
          <w:sz w:val="24"/>
          <w:szCs w:val="24"/>
        </w:rPr>
        <w:t xml:space="preserve"> </w:t>
      </w:r>
      <w:r w:rsidR="007C23A7">
        <w:rPr>
          <w:rFonts w:ascii="Times New Roman" w:hAnsi="Times New Roman" w:cs="Times New Roman"/>
          <w:sz w:val="24"/>
          <w:szCs w:val="24"/>
        </w:rPr>
        <w:t xml:space="preserve">kadar </w:t>
      </w:r>
      <w:r w:rsidR="001D3FF0">
        <w:rPr>
          <w:rFonts w:ascii="Times New Roman" w:hAnsi="Times New Roman" w:cs="Times New Roman"/>
          <w:sz w:val="24"/>
          <w:szCs w:val="24"/>
        </w:rPr>
        <w:t>Kati Banka Teminat Mektubunu verecektir.</w:t>
      </w:r>
    </w:p>
    <w:p w:rsidR="00D0722A" w:rsidRDefault="00D0722A">
      <w:pPr>
        <w:pStyle w:val="ListParagraph"/>
        <w:ind w:left="360"/>
        <w:jc w:val="both"/>
        <w:rPr>
          <w:rFonts w:ascii="Times New Roman" w:hAnsi="Times New Roman" w:cs="Times New Roman"/>
          <w:sz w:val="24"/>
          <w:szCs w:val="24"/>
        </w:rPr>
      </w:pPr>
    </w:p>
    <w:p w:rsidR="00D0722A" w:rsidRDefault="001D3FF0">
      <w:pPr>
        <w:pStyle w:val="ListParagraph"/>
        <w:numPr>
          <w:ilvl w:val="0"/>
          <w:numId w:val="2"/>
        </w:numPr>
        <w:jc w:val="both"/>
        <w:rPr>
          <w:rFonts w:ascii="Times New Roman" w:hAnsi="Times New Roman" w:cs="Times New Roman"/>
          <w:b/>
          <w:sz w:val="24"/>
          <w:szCs w:val="24"/>
        </w:rPr>
      </w:pPr>
      <w:r>
        <w:rPr>
          <w:rFonts w:ascii="Times New Roman" w:hAnsi="Times New Roman" w:cs="Times New Roman"/>
          <w:b/>
          <w:sz w:val="24"/>
          <w:szCs w:val="24"/>
        </w:rPr>
        <w:t>İşi  Devretme :</w:t>
      </w:r>
    </w:p>
    <w:p w:rsidR="00D0722A" w:rsidRDefault="001D3FF0">
      <w:pPr>
        <w:pStyle w:val="ListParagraph"/>
        <w:ind w:left="360"/>
        <w:jc w:val="both"/>
        <w:rPr>
          <w:rFonts w:ascii="Times New Roman" w:hAnsi="Times New Roman" w:cs="Times New Roman"/>
          <w:sz w:val="24"/>
          <w:szCs w:val="24"/>
        </w:rPr>
      </w:pPr>
      <w:r>
        <w:rPr>
          <w:rFonts w:ascii="Times New Roman" w:hAnsi="Times New Roman" w:cs="Times New Roman"/>
          <w:sz w:val="24"/>
          <w:szCs w:val="24"/>
        </w:rPr>
        <w:t>Yüklenici veya yüklenici firmalar, Lefkoşa Türk Belediyesi’nin yazılı muvaffakiyetini almadan kısmen veya tamamen işbu sözleşmeye konu tasarrufu ve/veya kullanımında bulunduracağı ve/veya işletmesine aldığı reklam panoları ve otobüs duraklarını başkasına devredemez ve/veya başkasına kullandıramaz. Devrettiği takdirde ihtara lüzum olmadan idare sözleşmeyi feshetmeye yetkilidir.</w:t>
      </w:r>
    </w:p>
    <w:p w:rsidR="00D0722A" w:rsidRDefault="001D3FF0">
      <w:pPr>
        <w:pStyle w:val="ListParagraph"/>
        <w:ind w:left="360"/>
        <w:jc w:val="both"/>
        <w:rPr>
          <w:rFonts w:ascii="Times New Roman" w:hAnsi="Times New Roman" w:cs="Times New Roman"/>
          <w:sz w:val="24"/>
          <w:szCs w:val="24"/>
        </w:rPr>
      </w:pPr>
      <w:r>
        <w:rPr>
          <w:rFonts w:ascii="Times New Roman" w:hAnsi="Times New Roman" w:cs="Times New Roman"/>
          <w:sz w:val="24"/>
          <w:szCs w:val="24"/>
        </w:rPr>
        <w:t>Böyle bir durumda, firma o tarihe değin ödemiş olduğu tüm rakamları Belediye’den talep etmeye hakkı olmayacağı gibi, Belediye’nin uğramış olduğu ve/veya uğrayabileceği tüm zarar ziyan Firma tarafından karşılanacaktır.</w:t>
      </w:r>
    </w:p>
    <w:p w:rsidR="00D0722A" w:rsidRDefault="00D0722A">
      <w:pPr>
        <w:pStyle w:val="ListParagraph"/>
        <w:ind w:left="360"/>
        <w:jc w:val="both"/>
        <w:rPr>
          <w:rFonts w:ascii="Times New Roman" w:hAnsi="Times New Roman" w:cs="Times New Roman"/>
          <w:sz w:val="24"/>
          <w:szCs w:val="24"/>
        </w:rPr>
      </w:pPr>
    </w:p>
    <w:p w:rsidR="00D0722A" w:rsidRDefault="001D3FF0">
      <w:pPr>
        <w:pStyle w:val="ListParagraph"/>
        <w:numPr>
          <w:ilvl w:val="0"/>
          <w:numId w:val="2"/>
        </w:numPr>
        <w:jc w:val="both"/>
        <w:rPr>
          <w:rFonts w:ascii="Times New Roman" w:hAnsi="Times New Roman" w:cs="Times New Roman"/>
          <w:b/>
          <w:sz w:val="24"/>
          <w:szCs w:val="24"/>
        </w:rPr>
      </w:pPr>
      <w:r>
        <w:rPr>
          <w:rFonts w:ascii="Times New Roman" w:hAnsi="Times New Roman" w:cs="Times New Roman"/>
          <w:b/>
          <w:sz w:val="24"/>
          <w:szCs w:val="24"/>
        </w:rPr>
        <w:t>Özel şartlar :</w:t>
      </w:r>
    </w:p>
    <w:p w:rsidR="00D0722A" w:rsidRDefault="001D3FF0">
      <w:pPr>
        <w:ind w:left="360"/>
        <w:jc w:val="both"/>
        <w:rPr>
          <w:rFonts w:ascii="Times New Roman" w:hAnsi="Times New Roman" w:cs="Times New Roman"/>
          <w:sz w:val="24"/>
          <w:szCs w:val="24"/>
        </w:rPr>
      </w:pPr>
      <w:r>
        <w:rPr>
          <w:rFonts w:ascii="Times New Roman" w:hAnsi="Times New Roman" w:cs="Times New Roman"/>
          <w:sz w:val="24"/>
          <w:szCs w:val="24"/>
        </w:rPr>
        <w:t>Yol kapatmaya ihtiyaç duyulabilecek hallerde yüklenici Lefkoşa Trafik Müdürlüğü ve Belediye İdaresini en az 3 iş günü  önceden bilgilendirecektir. Tüm firma organizasyonları ve işin yürütülmesi ile ilgili hususlar firmaya ait olacaktır. İş sağlığı ve güvenliği için yürürlükteki tüm yasal mevzuatlar yerine getirilecektir.</w:t>
      </w:r>
    </w:p>
    <w:p w:rsidR="00D0722A" w:rsidRDefault="001D3FF0">
      <w:pPr>
        <w:jc w:val="both"/>
        <w:rPr>
          <w:rFonts w:ascii="Times New Roman" w:hAnsi="Times New Roman" w:cs="Times New Roman"/>
          <w:b/>
          <w:sz w:val="24"/>
          <w:szCs w:val="24"/>
        </w:rPr>
      </w:pPr>
      <w:r>
        <w:rPr>
          <w:rFonts w:ascii="Times New Roman" w:hAnsi="Times New Roman" w:cs="Times New Roman"/>
          <w:sz w:val="24"/>
          <w:szCs w:val="24"/>
        </w:rPr>
        <w:t>11</w:t>
      </w:r>
      <w:r>
        <w:rPr>
          <w:rFonts w:ascii="Times New Roman" w:hAnsi="Times New Roman" w:cs="Times New Roman"/>
          <w:b/>
          <w:sz w:val="24"/>
          <w:szCs w:val="24"/>
        </w:rPr>
        <w:t>. İhale Katılımcılarının sunmak zorunda olduğu diğer belgeler:</w:t>
      </w:r>
    </w:p>
    <w:p w:rsidR="00D0722A" w:rsidRDefault="001D3FF0">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İhaleye katılacak olan firmalar bu ihale ile ilgili tekliflerine; Resmi Kabz Memurluğu ve Mukayyitlik Dairesinden en son tarih itibarı ile alınmış; Şirketin bir set onay belgesini, Şirketin  Direktörler Kurulu, Hissedar yapısı, açık ve tam yazışma adresi, Şirketin Ana Sözleşme ve Tüzüğü ile en son tarih itibarı ile Şirketin Ödenmiş Sermayesini gösteren belgeyi ve  </w:t>
      </w:r>
      <w:r w:rsidR="003C3F81">
        <w:rPr>
          <w:rFonts w:ascii="Times New Roman" w:hAnsi="Times New Roman" w:cs="Times New Roman"/>
          <w:sz w:val="24"/>
          <w:szCs w:val="24"/>
        </w:rPr>
        <w:t xml:space="preserve">2019 - </w:t>
      </w:r>
      <w:r w:rsidR="003C3F81">
        <w:rPr>
          <w:rFonts w:ascii="Times New Roman" w:hAnsi="Times New Roman" w:cs="Times New Roman"/>
          <w:sz w:val="24"/>
          <w:szCs w:val="24"/>
          <w:u w:val="single"/>
        </w:rPr>
        <w:t xml:space="preserve">2020-2021 </w:t>
      </w:r>
      <w:r>
        <w:rPr>
          <w:rFonts w:ascii="Times New Roman" w:hAnsi="Times New Roman" w:cs="Times New Roman"/>
          <w:sz w:val="24"/>
          <w:szCs w:val="24"/>
          <w:u w:val="single"/>
        </w:rPr>
        <w:t>dönemine ait genel faaliyetlerin Ciro miktarlarını gösteren belgeleri</w:t>
      </w:r>
      <w:r>
        <w:rPr>
          <w:rFonts w:ascii="Times New Roman" w:hAnsi="Times New Roman" w:cs="Times New Roman"/>
          <w:sz w:val="24"/>
          <w:szCs w:val="24"/>
        </w:rPr>
        <w:t>, Teknik Kar Zarar Hesabı belgelerini koymaları zorunludur.</w:t>
      </w:r>
    </w:p>
    <w:p w:rsidR="00D0722A" w:rsidRDefault="00D0722A">
      <w:pPr>
        <w:pStyle w:val="ListParagraph"/>
        <w:ind w:left="1080"/>
        <w:jc w:val="both"/>
        <w:rPr>
          <w:rFonts w:ascii="Times New Roman" w:hAnsi="Times New Roman" w:cs="Times New Roman"/>
          <w:sz w:val="24"/>
          <w:szCs w:val="24"/>
        </w:rPr>
      </w:pPr>
    </w:p>
    <w:p w:rsidR="00D0722A" w:rsidRDefault="001D3FF0">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KKTC’deki </w:t>
      </w:r>
      <w:r>
        <w:rPr>
          <w:rFonts w:ascii="Times New Roman" w:hAnsi="Times New Roman" w:cs="Times New Roman"/>
          <w:sz w:val="24"/>
          <w:szCs w:val="24"/>
          <w:u w:val="single"/>
        </w:rPr>
        <w:t>ihale iş konusu</w:t>
      </w:r>
      <w:r>
        <w:rPr>
          <w:rFonts w:ascii="Times New Roman" w:hAnsi="Times New Roman" w:cs="Times New Roman"/>
          <w:sz w:val="24"/>
          <w:szCs w:val="24"/>
        </w:rPr>
        <w:t xml:space="preserve"> ile ilgili faaliyetlerin 2019-2020-2021 yıllarındaki ciro miktarını gösteren belgeleri</w:t>
      </w:r>
    </w:p>
    <w:p w:rsidR="00D0722A" w:rsidRDefault="00D0722A">
      <w:pPr>
        <w:pStyle w:val="ListParagraph"/>
        <w:jc w:val="both"/>
        <w:rPr>
          <w:rFonts w:ascii="Times New Roman" w:hAnsi="Times New Roman" w:cs="Times New Roman"/>
          <w:sz w:val="24"/>
          <w:szCs w:val="24"/>
        </w:rPr>
      </w:pPr>
    </w:p>
    <w:p w:rsidR="00D0722A" w:rsidRDefault="001D3FF0">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İhaleye teklif vereceklerin organizasyon şeması ve görevli teknik personelin yeterliliğini gösteren belgeler ve KKTC’de sektördeki çalışma tecrübelerini gösteren belgeler sunulmalıdır.</w:t>
      </w:r>
    </w:p>
    <w:p w:rsidR="00D0722A" w:rsidRDefault="00D0722A">
      <w:pPr>
        <w:pStyle w:val="ListParagraph"/>
        <w:jc w:val="both"/>
        <w:rPr>
          <w:rFonts w:ascii="Times New Roman" w:hAnsi="Times New Roman" w:cs="Times New Roman"/>
          <w:sz w:val="24"/>
          <w:szCs w:val="24"/>
        </w:rPr>
      </w:pPr>
    </w:p>
    <w:p w:rsidR="00D0722A" w:rsidRPr="00D0722A" w:rsidRDefault="001D3FF0" w:rsidP="00D0722A">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İhaleye teklif verecek firmaların daha önceden çalıştığı veya çalışmakta olduğu açık hava reklam alanları ile ilgili sözleşme(fotokopi) ve/veya iş bitirme belgesi ve/veya ilgili kamu kurum kuruluş/belediyeden alınacak referans yazı ile iş konusu ihale ile ilgili toplam iş hacmini(billboard,otobüs durağı ve raket sayıları açıkca belirtilmelidir) gösteren belgeler.</w:t>
      </w:r>
    </w:p>
    <w:p w:rsidR="00D0722A" w:rsidRDefault="00D0722A">
      <w:pPr>
        <w:pStyle w:val="ListParagraph"/>
        <w:rPr>
          <w:rFonts w:ascii="Times New Roman" w:hAnsi="Times New Roman" w:cs="Times New Roman"/>
          <w:sz w:val="24"/>
          <w:szCs w:val="24"/>
        </w:rPr>
      </w:pPr>
    </w:p>
    <w:p w:rsidR="00D0722A" w:rsidRPr="004B3F6C" w:rsidRDefault="001D3FF0" w:rsidP="004B3F6C">
      <w:pPr>
        <w:pStyle w:val="ListParagraph"/>
        <w:numPr>
          <w:ilvl w:val="0"/>
          <w:numId w:val="3"/>
        </w:numPr>
        <w:jc w:val="both"/>
        <w:rPr>
          <w:rFonts w:ascii="Times New Roman" w:hAnsi="Times New Roman" w:cs="Times New Roman"/>
          <w:sz w:val="24"/>
          <w:szCs w:val="24"/>
        </w:rPr>
      </w:pPr>
      <w:r w:rsidRPr="00536C76">
        <w:rPr>
          <w:rFonts w:ascii="Times New Roman" w:hAnsi="Times New Roman" w:cs="Times New Roman"/>
          <w:sz w:val="24"/>
          <w:szCs w:val="24"/>
        </w:rPr>
        <w:t>Belediyeye Borcu Yoktur Belgesi, şirket ve direktörler için ayrı ayrı alınacaktır. Eğer direktörlerin adına başka şirket varsa o şirketler içinde alınacaktır.</w:t>
      </w:r>
    </w:p>
    <w:p w:rsidR="00D0722A" w:rsidRDefault="001D3FF0">
      <w:pPr>
        <w:jc w:val="both"/>
        <w:rPr>
          <w:rFonts w:ascii="Times New Roman" w:hAnsi="Times New Roman" w:cs="Times New Roman"/>
          <w:sz w:val="24"/>
          <w:szCs w:val="24"/>
        </w:rPr>
      </w:pPr>
      <w:r>
        <w:rPr>
          <w:rFonts w:ascii="Times New Roman" w:hAnsi="Times New Roman" w:cs="Times New Roman"/>
          <w:sz w:val="24"/>
          <w:szCs w:val="24"/>
        </w:rPr>
        <w:t>12. İşbu sözleşmenin Vergi dairesi nezdinde pullanması sırasında ödenecek olan pul masrafları yükleni</w:t>
      </w:r>
      <w:r w:rsidR="004B3F6C">
        <w:rPr>
          <w:rFonts w:ascii="Times New Roman" w:hAnsi="Times New Roman" w:cs="Times New Roman"/>
          <w:sz w:val="24"/>
          <w:szCs w:val="24"/>
        </w:rPr>
        <w:t>ci firma’ya ait olacaktır. Yüklenici</w:t>
      </w:r>
      <w:r>
        <w:rPr>
          <w:rFonts w:ascii="Times New Roman" w:hAnsi="Times New Roman" w:cs="Times New Roman"/>
          <w:sz w:val="24"/>
          <w:szCs w:val="24"/>
        </w:rPr>
        <w:t>, işbu sözleşmeyi sözleşme tarihinden itibaren en geç bir hafta içerisinde Vergi dairesi nezdinde pullamayı kabul ve taahhüt etmiş sayılacaktır.</w:t>
      </w:r>
    </w:p>
    <w:p w:rsidR="00D0722A" w:rsidRDefault="001D3FF0">
      <w:pPr>
        <w:jc w:val="both"/>
        <w:rPr>
          <w:rFonts w:ascii="Times New Roman" w:hAnsi="Times New Roman" w:cs="Times New Roman"/>
          <w:sz w:val="24"/>
          <w:szCs w:val="24"/>
        </w:rPr>
      </w:pPr>
      <w:r>
        <w:rPr>
          <w:rFonts w:ascii="Times New Roman" w:hAnsi="Times New Roman" w:cs="Times New Roman"/>
          <w:sz w:val="24"/>
          <w:szCs w:val="24"/>
        </w:rPr>
        <w:t>13. Bu Şartname 5 sayfa ve bu madde dahil 13 maddeden oluşmaktadır.</w:t>
      </w:r>
    </w:p>
    <w:p w:rsidR="00D0722A" w:rsidRDefault="00D0722A">
      <w:pPr>
        <w:jc w:val="both"/>
        <w:rPr>
          <w:rFonts w:ascii="Times New Roman" w:hAnsi="Times New Roman" w:cs="Times New Roman"/>
          <w:sz w:val="24"/>
          <w:szCs w:val="24"/>
        </w:rPr>
      </w:pPr>
    </w:p>
    <w:p w:rsidR="00D0722A" w:rsidRDefault="00D0722A">
      <w:pPr>
        <w:jc w:val="both"/>
        <w:rPr>
          <w:rFonts w:ascii="Times New Roman" w:hAnsi="Times New Roman" w:cs="Times New Roman"/>
          <w:sz w:val="24"/>
          <w:szCs w:val="24"/>
        </w:rPr>
      </w:pPr>
    </w:p>
    <w:p w:rsidR="00D0722A" w:rsidRDefault="00D0722A">
      <w:pPr>
        <w:jc w:val="both"/>
        <w:rPr>
          <w:rFonts w:ascii="Times New Roman" w:hAnsi="Times New Roman" w:cs="Times New Roman"/>
          <w:sz w:val="24"/>
          <w:szCs w:val="24"/>
        </w:rPr>
      </w:pPr>
    </w:p>
    <w:p w:rsidR="00D0722A" w:rsidRDefault="00D0722A">
      <w:pPr>
        <w:jc w:val="both"/>
        <w:rPr>
          <w:rFonts w:ascii="Times New Roman" w:hAnsi="Times New Roman" w:cs="Times New Roman"/>
          <w:sz w:val="24"/>
          <w:szCs w:val="24"/>
        </w:rPr>
      </w:pPr>
    </w:p>
    <w:p w:rsidR="00D0722A" w:rsidRDefault="00D0722A">
      <w:pPr>
        <w:jc w:val="both"/>
        <w:rPr>
          <w:rFonts w:ascii="Times New Roman" w:hAnsi="Times New Roman" w:cs="Times New Roman"/>
          <w:sz w:val="24"/>
          <w:szCs w:val="24"/>
        </w:rPr>
      </w:pPr>
    </w:p>
    <w:p w:rsidR="00D0722A" w:rsidRDefault="00D0722A">
      <w:pPr>
        <w:jc w:val="both"/>
        <w:rPr>
          <w:rFonts w:ascii="Times New Roman" w:hAnsi="Times New Roman" w:cs="Times New Roman"/>
          <w:sz w:val="24"/>
          <w:szCs w:val="24"/>
        </w:rPr>
      </w:pPr>
    </w:p>
    <w:p w:rsidR="00D0722A" w:rsidRDefault="00D0722A">
      <w:pPr>
        <w:jc w:val="both"/>
        <w:rPr>
          <w:rFonts w:ascii="Times New Roman" w:hAnsi="Times New Roman" w:cs="Times New Roman"/>
          <w:sz w:val="24"/>
          <w:szCs w:val="24"/>
        </w:rPr>
      </w:pPr>
    </w:p>
    <w:p w:rsidR="00D0722A" w:rsidRDefault="00D0722A">
      <w:pPr>
        <w:jc w:val="both"/>
        <w:rPr>
          <w:rFonts w:ascii="Times New Roman" w:hAnsi="Times New Roman" w:cs="Times New Roman"/>
          <w:sz w:val="24"/>
          <w:szCs w:val="24"/>
        </w:rPr>
      </w:pPr>
    </w:p>
    <w:p w:rsidR="00D0722A" w:rsidRDefault="00D0722A">
      <w:pPr>
        <w:jc w:val="both"/>
        <w:rPr>
          <w:rFonts w:ascii="Times New Roman" w:hAnsi="Times New Roman" w:cs="Times New Roman"/>
          <w:sz w:val="24"/>
          <w:szCs w:val="24"/>
        </w:rPr>
      </w:pPr>
    </w:p>
    <w:p w:rsidR="00D0722A" w:rsidRDefault="00D0722A">
      <w:pPr>
        <w:jc w:val="both"/>
        <w:rPr>
          <w:rFonts w:ascii="Times New Roman" w:hAnsi="Times New Roman" w:cs="Times New Roman"/>
          <w:sz w:val="24"/>
          <w:szCs w:val="24"/>
        </w:rPr>
      </w:pPr>
    </w:p>
    <w:p w:rsidR="00D0722A" w:rsidRDefault="00D0722A">
      <w:pPr>
        <w:jc w:val="both"/>
        <w:rPr>
          <w:rFonts w:ascii="Times New Roman" w:hAnsi="Times New Roman" w:cs="Times New Roman"/>
          <w:sz w:val="24"/>
          <w:szCs w:val="24"/>
        </w:rPr>
      </w:pPr>
    </w:p>
    <w:p w:rsidR="00D0722A" w:rsidRDefault="00D0722A">
      <w:pPr>
        <w:jc w:val="both"/>
        <w:rPr>
          <w:rFonts w:ascii="Times New Roman" w:hAnsi="Times New Roman" w:cs="Times New Roman"/>
          <w:sz w:val="24"/>
          <w:szCs w:val="24"/>
        </w:rPr>
      </w:pPr>
    </w:p>
    <w:p w:rsidR="00D0722A" w:rsidRDefault="00D0722A">
      <w:pPr>
        <w:jc w:val="both"/>
        <w:rPr>
          <w:rFonts w:ascii="Times New Roman" w:hAnsi="Times New Roman" w:cs="Times New Roman"/>
          <w:sz w:val="24"/>
          <w:szCs w:val="24"/>
        </w:rPr>
      </w:pPr>
    </w:p>
    <w:p w:rsidR="001D3FF0" w:rsidRDefault="001D3FF0">
      <w:pPr>
        <w:jc w:val="both"/>
        <w:rPr>
          <w:rFonts w:ascii="Times New Roman" w:hAnsi="Times New Roman" w:cs="Times New Roman"/>
          <w:sz w:val="24"/>
          <w:szCs w:val="24"/>
        </w:rPr>
      </w:pPr>
    </w:p>
    <w:p w:rsidR="00D0722A" w:rsidRDefault="001D3FF0">
      <w:pPr>
        <w:jc w:val="both"/>
        <w:rPr>
          <w:rFonts w:ascii="Times New Roman" w:hAnsi="Times New Roman" w:cs="Times New Roman"/>
          <w:sz w:val="24"/>
          <w:szCs w:val="24"/>
        </w:rPr>
      </w:pPr>
      <w:r>
        <w:rPr>
          <w:rFonts w:ascii="Times New Roman" w:hAnsi="Times New Roman" w:cs="Times New Roman"/>
          <w:sz w:val="24"/>
          <w:szCs w:val="24"/>
        </w:rPr>
        <w:t>Ekler;</w:t>
      </w:r>
    </w:p>
    <w:p w:rsidR="00D0722A" w:rsidRDefault="001D3FF0">
      <w:pPr>
        <w:jc w:val="both"/>
        <w:rPr>
          <w:rFonts w:ascii="Times New Roman" w:hAnsi="Times New Roman" w:cs="Times New Roman"/>
          <w:sz w:val="24"/>
          <w:szCs w:val="24"/>
        </w:rPr>
      </w:pPr>
      <w:r>
        <w:rPr>
          <w:rFonts w:ascii="Times New Roman" w:hAnsi="Times New Roman" w:cs="Times New Roman"/>
          <w:sz w:val="24"/>
          <w:szCs w:val="24"/>
        </w:rPr>
        <w:t xml:space="preserve">Ek-1 : </w:t>
      </w:r>
      <w:r w:rsidR="002D2D0A">
        <w:rPr>
          <w:rFonts w:ascii="Times New Roman" w:hAnsi="Times New Roman" w:cs="Times New Roman"/>
          <w:sz w:val="24"/>
          <w:szCs w:val="24"/>
        </w:rPr>
        <w:t>Bölge 1, Bölge 2, Bölge 3 tabloları</w:t>
      </w:r>
    </w:p>
    <w:p w:rsidR="00D0722A" w:rsidRDefault="00D0722A">
      <w:pPr>
        <w:jc w:val="both"/>
        <w:rPr>
          <w:rFonts w:ascii="Times New Roman" w:hAnsi="Times New Roman" w:cs="Times New Roman"/>
          <w:sz w:val="24"/>
          <w:szCs w:val="24"/>
        </w:rPr>
      </w:pPr>
    </w:p>
    <w:p w:rsidR="00D0722A" w:rsidRDefault="00D0722A">
      <w:pPr>
        <w:pStyle w:val="ListParagraph"/>
        <w:ind w:left="360"/>
        <w:jc w:val="both"/>
        <w:rPr>
          <w:rFonts w:ascii="Times New Roman" w:hAnsi="Times New Roman" w:cs="Times New Roman"/>
          <w:sz w:val="24"/>
          <w:szCs w:val="24"/>
        </w:rPr>
      </w:pPr>
    </w:p>
    <w:p w:rsidR="00D0722A" w:rsidRDefault="00D0722A">
      <w:pPr>
        <w:pStyle w:val="ListParagraph"/>
        <w:ind w:left="360"/>
        <w:jc w:val="both"/>
        <w:rPr>
          <w:rFonts w:ascii="Times New Roman" w:hAnsi="Times New Roman" w:cs="Times New Roman"/>
          <w:sz w:val="24"/>
          <w:szCs w:val="24"/>
        </w:rPr>
      </w:pPr>
    </w:p>
    <w:p w:rsidR="00D0722A" w:rsidRDefault="00D0722A">
      <w:pPr>
        <w:pStyle w:val="ListParagraph"/>
        <w:ind w:left="360"/>
        <w:jc w:val="both"/>
        <w:rPr>
          <w:rFonts w:ascii="Times New Roman" w:hAnsi="Times New Roman" w:cs="Times New Roman"/>
          <w:sz w:val="24"/>
          <w:szCs w:val="24"/>
        </w:rPr>
      </w:pPr>
    </w:p>
    <w:p w:rsidR="00D0722A" w:rsidRDefault="00D0722A">
      <w:pPr>
        <w:pStyle w:val="ListParagraph"/>
        <w:ind w:left="360"/>
        <w:jc w:val="both"/>
        <w:rPr>
          <w:rFonts w:ascii="Times New Roman" w:hAnsi="Times New Roman" w:cs="Times New Roman"/>
          <w:sz w:val="24"/>
          <w:szCs w:val="24"/>
        </w:rPr>
      </w:pPr>
    </w:p>
    <w:p w:rsidR="00D0722A" w:rsidRDefault="00D0722A">
      <w:pPr>
        <w:pStyle w:val="ListParagraph"/>
        <w:ind w:left="360"/>
        <w:jc w:val="both"/>
        <w:rPr>
          <w:rFonts w:ascii="Times New Roman" w:hAnsi="Times New Roman" w:cs="Times New Roman"/>
          <w:sz w:val="24"/>
          <w:szCs w:val="24"/>
        </w:rPr>
      </w:pPr>
    </w:p>
    <w:p w:rsidR="00D0722A" w:rsidRDefault="00D0722A">
      <w:pPr>
        <w:pStyle w:val="ListParagraph"/>
        <w:ind w:left="360"/>
        <w:jc w:val="both"/>
        <w:rPr>
          <w:rFonts w:ascii="Times New Roman" w:hAnsi="Times New Roman" w:cs="Times New Roman"/>
          <w:sz w:val="24"/>
          <w:szCs w:val="24"/>
        </w:rPr>
      </w:pPr>
    </w:p>
    <w:p w:rsidR="00D0722A" w:rsidRDefault="00D0722A">
      <w:pPr>
        <w:pStyle w:val="ListParagraph"/>
        <w:ind w:left="360"/>
        <w:jc w:val="both"/>
        <w:rPr>
          <w:rFonts w:ascii="Times New Roman" w:hAnsi="Times New Roman" w:cs="Times New Roman"/>
          <w:sz w:val="24"/>
          <w:szCs w:val="24"/>
        </w:rPr>
      </w:pPr>
    </w:p>
    <w:p w:rsidR="00D0722A" w:rsidRDefault="00D0722A">
      <w:pPr>
        <w:pStyle w:val="ListParagraph"/>
        <w:ind w:left="360"/>
        <w:jc w:val="both"/>
        <w:rPr>
          <w:rFonts w:ascii="Times New Roman" w:hAnsi="Times New Roman" w:cs="Times New Roman"/>
          <w:sz w:val="24"/>
          <w:szCs w:val="24"/>
        </w:rPr>
      </w:pPr>
    </w:p>
    <w:p w:rsidR="00D0722A" w:rsidRDefault="00D0722A">
      <w:pPr>
        <w:pStyle w:val="ListParagraph"/>
        <w:ind w:left="360"/>
        <w:jc w:val="both"/>
        <w:rPr>
          <w:rFonts w:ascii="Times New Roman" w:hAnsi="Times New Roman" w:cs="Times New Roman"/>
          <w:sz w:val="24"/>
          <w:szCs w:val="24"/>
        </w:rPr>
      </w:pPr>
    </w:p>
    <w:p w:rsidR="00D0722A" w:rsidRDefault="00D0722A">
      <w:pPr>
        <w:pStyle w:val="ListParagraph"/>
        <w:ind w:left="360"/>
        <w:jc w:val="both"/>
        <w:rPr>
          <w:rFonts w:ascii="Times New Roman" w:hAnsi="Times New Roman" w:cs="Times New Roman"/>
          <w:sz w:val="24"/>
          <w:szCs w:val="24"/>
        </w:rPr>
      </w:pPr>
    </w:p>
    <w:p w:rsidR="00D0722A" w:rsidRDefault="00D0722A">
      <w:pPr>
        <w:pStyle w:val="ListParagraph"/>
        <w:ind w:left="360"/>
        <w:jc w:val="both"/>
        <w:rPr>
          <w:rFonts w:ascii="Times New Roman" w:hAnsi="Times New Roman" w:cs="Times New Roman"/>
          <w:sz w:val="24"/>
          <w:szCs w:val="24"/>
        </w:rPr>
      </w:pPr>
    </w:p>
    <w:p w:rsidR="00D0722A" w:rsidRDefault="00D0722A">
      <w:pPr>
        <w:pStyle w:val="ListParagraph"/>
        <w:ind w:left="360"/>
        <w:jc w:val="both"/>
        <w:rPr>
          <w:rFonts w:ascii="Times New Roman" w:hAnsi="Times New Roman" w:cs="Times New Roman"/>
          <w:sz w:val="24"/>
          <w:szCs w:val="24"/>
        </w:rPr>
      </w:pPr>
    </w:p>
    <w:p w:rsidR="00D0722A" w:rsidRDefault="00D0722A">
      <w:pPr>
        <w:pStyle w:val="ListParagraph"/>
        <w:ind w:left="360"/>
        <w:jc w:val="both"/>
        <w:rPr>
          <w:rFonts w:ascii="Times New Roman" w:hAnsi="Times New Roman" w:cs="Times New Roman"/>
          <w:sz w:val="24"/>
          <w:szCs w:val="24"/>
        </w:rPr>
      </w:pPr>
    </w:p>
    <w:p w:rsidR="00D0722A" w:rsidRDefault="00D0722A">
      <w:pPr>
        <w:pStyle w:val="ListParagraph"/>
        <w:ind w:left="360"/>
        <w:jc w:val="both"/>
        <w:rPr>
          <w:rFonts w:ascii="Times New Roman" w:hAnsi="Times New Roman" w:cs="Times New Roman"/>
          <w:sz w:val="24"/>
          <w:szCs w:val="24"/>
        </w:rPr>
      </w:pPr>
    </w:p>
    <w:p w:rsidR="00D0722A" w:rsidRDefault="00D0722A">
      <w:pPr>
        <w:pStyle w:val="ListParagraph"/>
        <w:ind w:left="360"/>
        <w:jc w:val="both"/>
        <w:rPr>
          <w:rFonts w:ascii="Times New Roman" w:hAnsi="Times New Roman" w:cs="Times New Roman"/>
          <w:sz w:val="24"/>
          <w:szCs w:val="24"/>
        </w:rPr>
      </w:pPr>
    </w:p>
    <w:p w:rsidR="00D0722A" w:rsidRDefault="00D0722A">
      <w:pPr>
        <w:pStyle w:val="ListParagraph"/>
        <w:ind w:left="360"/>
        <w:jc w:val="both"/>
        <w:rPr>
          <w:rFonts w:ascii="Times New Roman" w:hAnsi="Times New Roman" w:cs="Times New Roman"/>
          <w:sz w:val="24"/>
          <w:szCs w:val="24"/>
        </w:rPr>
      </w:pPr>
    </w:p>
    <w:p w:rsidR="00D0722A" w:rsidRDefault="00D0722A">
      <w:pPr>
        <w:pStyle w:val="ListParagraph"/>
        <w:ind w:left="360"/>
        <w:jc w:val="both"/>
        <w:rPr>
          <w:rFonts w:ascii="Times New Roman" w:hAnsi="Times New Roman" w:cs="Times New Roman"/>
          <w:sz w:val="24"/>
          <w:szCs w:val="24"/>
        </w:rPr>
      </w:pPr>
    </w:p>
    <w:p w:rsidR="00D0722A" w:rsidRDefault="00D0722A">
      <w:pPr>
        <w:pStyle w:val="ListParagraph"/>
        <w:ind w:left="360"/>
        <w:jc w:val="both"/>
        <w:rPr>
          <w:rFonts w:ascii="Times New Roman" w:hAnsi="Times New Roman" w:cs="Times New Roman"/>
          <w:sz w:val="24"/>
          <w:szCs w:val="24"/>
        </w:rPr>
      </w:pPr>
    </w:p>
    <w:p w:rsidR="00D0722A" w:rsidRDefault="00D0722A">
      <w:pPr>
        <w:pStyle w:val="ListParagraph"/>
        <w:ind w:left="360"/>
        <w:jc w:val="both"/>
        <w:rPr>
          <w:rFonts w:ascii="Times New Roman" w:hAnsi="Times New Roman" w:cs="Times New Roman"/>
          <w:sz w:val="24"/>
          <w:szCs w:val="24"/>
        </w:rPr>
      </w:pPr>
    </w:p>
    <w:p w:rsidR="00D0722A" w:rsidRDefault="00D0722A">
      <w:pPr>
        <w:pStyle w:val="ListParagraph"/>
        <w:ind w:left="360"/>
        <w:jc w:val="both"/>
        <w:rPr>
          <w:rFonts w:ascii="Times New Roman" w:hAnsi="Times New Roman" w:cs="Times New Roman"/>
          <w:sz w:val="24"/>
          <w:szCs w:val="24"/>
        </w:rPr>
      </w:pPr>
    </w:p>
    <w:p w:rsidR="00D0722A" w:rsidRDefault="00D0722A">
      <w:pPr>
        <w:pStyle w:val="ListParagraph"/>
        <w:ind w:left="360"/>
        <w:jc w:val="both"/>
        <w:rPr>
          <w:rFonts w:ascii="Times New Roman" w:hAnsi="Times New Roman" w:cs="Times New Roman"/>
          <w:sz w:val="24"/>
          <w:szCs w:val="24"/>
        </w:rPr>
      </w:pPr>
    </w:p>
    <w:p w:rsidR="00D0722A" w:rsidRDefault="00D0722A">
      <w:pPr>
        <w:pStyle w:val="ListParagraph"/>
        <w:ind w:left="360"/>
        <w:jc w:val="both"/>
        <w:rPr>
          <w:rFonts w:ascii="Times New Roman" w:hAnsi="Times New Roman" w:cs="Times New Roman"/>
          <w:sz w:val="24"/>
          <w:szCs w:val="24"/>
        </w:rPr>
      </w:pPr>
    </w:p>
    <w:p w:rsidR="00D0722A" w:rsidRDefault="00D0722A">
      <w:pPr>
        <w:pStyle w:val="ListParagraph"/>
        <w:ind w:left="360"/>
        <w:jc w:val="both"/>
        <w:rPr>
          <w:rFonts w:ascii="Times New Roman" w:hAnsi="Times New Roman" w:cs="Times New Roman"/>
          <w:sz w:val="24"/>
          <w:szCs w:val="24"/>
        </w:rPr>
      </w:pPr>
    </w:p>
    <w:p w:rsidR="00D0722A" w:rsidRDefault="00D0722A">
      <w:pPr>
        <w:pStyle w:val="ListParagraph"/>
        <w:ind w:left="360"/>
        <w:jc w:val="both"/>
        <w:rPr>
          <w:rFonts w:ascii="Times New Roman" w:hAnsi="Times New Roman" w:cs="Times New Roman"/>
          <w:sz w:val="24"/>
          <w:szCs w:val="24"/>
        </w:rPr>
      </w:pPr>
    </w:p>
    <w:p w:rsidR="00D0722A" w:rsidRDefault="00D0722A">
      <w:pPr>
        <w:pStyle w:val="ListParagraph"/>
        <w:ind w:left="360"/>
        <w:jc w:val="both"/>
        <w:rPr>
          <w:rFonts w:ascii="Times New Roman" w:hAnsi="Times New Roman" w:cs="Times New Roman"/>
          <w:sz w:val="24"/>
          <w:szCs w:val="24"/>
        </w:rPr>
      </w:pPr>
    </w:p>
    <w:p w:rsidR="00D0722A" w:rsidRDefault="00D0722A">
      <w:pPr>
        <w:pStyle w:val="ListParagraph"/>
        <w:ind w:left="360"/>
        <w:jc w:val="both"/>
        <w:rPr>
          <w:rFonts w:ascii="Times New Roman" w:hAnsi="Times New Roman" w:cs="Times New Roman"/>
          <w:sz w:val="24"/>
          <w:szCs w:val="24"/>
        </w:rPr>
      </w:pPr>
    </w:p>
    <w:p w:rsidR="002054B6" w:rsidRDefault="002054B6" w:rsidP="002054B6">
      <w:pPr>
        <w:jc w:val="both"/>
        <w:rPr>
          <w:rFonts w:ascii="Times New Roman" w:hAnsi="Times New Roman" w:cs="Times New Roman"/>
          <w:sz w:val="24"/>
          <w:szCs w:val="24"/>
        </w:rPr>
      </w:pPr>
    </w:p>
    <w:p w:rsidR="00D0722A" w:rsidRPr="002054B6" w:rsidRDefault="001D3FF0" w:rsidP="002054B6">
      <w:pPr>
        <w:jc w:val="both"/>
        <w:rPr>
          <w:rFonts w:ascii="Times New Roman" w:hAnsi="Times New Roman" w:cs="Times New Roman"/>
          <w:sz w:val="24"/>
          <w:szCs w:val="24"/>
        </w:rPr>
      </w:pPr>
      <w:r w:rsidRPr="002054B6">
        <w:rPr>
          <w:rFonts w:ascii="Times New Roman" w:hAnsi="Times New Roman" w:cs="Times New Roman"/>
          <w:sz w:val="24"/>
          <w:szCs w:val="24"/>
        </w:rPr>
        <w:t>Ek-1 : Bölgesel Adresli Reklam Alanları ve Sayılarını Gösteren Tablolar</w:t>
      </w:r>
    </w:p>
    <w:p w:rsidR="00D0722A" w:rsidRPr="00536C76" w:rsidRDefault="001D3FF0" w:rsidP="00536C76">
      <w:pPr>
        <w:ind w:firstLine="708"/>
        <w:jc w:val="both"/>
        <w:rPr>
          <w:rFonts w:ascii="Times New Roman" w:hAnsi="Times New Roman" w:cs="Times New Roman"/>
          <w:sz w:val="24"/>
          <w:szCs w:val="24"/>
        </w:rPr>
      </w:pPr>
      <w:r w:rsidRPr="00536C76">
        <w:rPr>
          <w:rFonts w:ascii="Times New Roman" w:hAnsi="Times New Roman" w:cs="Times New Roman"/>
          <w:sz w:val="24"/>
          <w:szCs w:val="24"/>
        </w:rPr>
        <w:t xml:space="preserve">Ek1.1 : </w:t>
      </w:r>
    </w:p>
    <w:tbl>
      <w:tblPr>
        <w:tblW w:w="9654" w:type="dxa"/>
        <w:tblInd w:w="5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tblPr>
      <w:tblGrid>
        <w:gridCol w:w="520"/>
        <w:gridCol w:w="2897"/>
        <w:gridCol w:w="3402"/>
        <w:gridCol w:w="1418"/>
        <w:gridCol w:w="1417"/>
      </w:tblGrid>
      <w:tr w:rsidR="002D2D0A" w:rsidRPr="000D3D6F" w:rsidTr="00536C76">
        <w:trPr>
          <w:trHeight w:val="405"/>
        </w:trPr>
        <w:tc>
          <w:tcPr>
            <w:tcW w:w="9654" w:type="dxa"/>
            <w:gridSpan w:val="5"/>
            <w:shd w:val="clear" w:color="auto" w:fill="auto"/>
            <w:vAlign w:val="center"/>
          </w:tcPr>
          <w:p w:rsidR="002D2D0A" w:rsidRPr="000D3D6F" w:rsidRDefault="002D2D0A" w:rsidP="002D2D0A">
            <w:pPr>
              <w:spacing w:after="0" w:line="240" w:lineRule="auto"/>
              <w:jc w:val="both"/>
              <w:rPr>
                <w:rFonts w:ascii="Calibri" w:eastAsia="Times New Roman" w:hAnsi="Calibri" w:cs="Calibri"/>
                <w:b/>
                <w:bCs/>
                <w:color w:val="000000"/>
                <w:sz w:val="24"/>
                <w:szCs w:val="24"/>
                <w:lang w:eastAsia="tr-TR"/>
              </w:rPr>
            </w:pPr>
            <w:bookmarkStart w:id="6" w:name="RANGE!A1:E48"/>
            <w:r w:rsidRPr="000D3D6F">
              <w:rPr>
                <w:rFonts w:ascii="Calibri" w:eastAsia="Times New Roman" w:hAnsi="Calibri" w:cs="Calibri"/>
                <w:b/>
                <w:bCs/>
                <w:color w:val="000000"/>
                <w:sz w:val="24"/>
                <w:szCs w:val="24"/>
                <w:lang w:eastAsia="tr-TR"/>
              </w:rPr>
              <w:t>1. BÖLGE</w:t>
            </w:r>
            <w:bookmarkEnd w:id="6"/>
          </w:p>
        </w:tc>
      </w:tr>
      <w:tr w:rsidR="002D2D0A" w:rsidRPr="000D3D6F" w:rsidTr="00536C76">
        <w:trPr>
          <w:trHeight w:val="405"/>
        </w:trPr>
        <w:tc>
          <w:tcPr>
            <w:tcW w:w="9654" w:type="dxa"/>
            <w:gridSpan w:val="5"/>
            <w:shd w:val="clear" w:color="auto" w:fill="auto"/>
            <w:vAlign w:val="center"/>
          </w:tcPr>
          <w:p w:rsidR="002D2D0A" w:rsidRPr="000D3D6F" w:rsidRDefault="002D2D0A" w:rsidP="002D2D0A">
            <w:pPr>
              <w:spacing w:after="0" w:line="240" w:lineRule="auto"/>
              <w:jc w:val="center"/>
              <w:rPr>
                <w:rFonts w:ascii="Calibri" w:eastAsia="Times New Roman" w:hAnsi="Calibri" w:cs="Calibri"/>
                <w:b/>
                <w:bCs/>
                <w:color w:val="000000"/>
                <w:sz w:val="24"/>
                <w:szCs w:val="24"/>
                <w:lang w:eastAsia="tr-TR"/>
              </w:rPr>
            </w:pPr>
            <w:r w:rsidRPr="000D3D6F">
              <w:rPr>
                <w:rFonts w:ascii="Calibri" w:eastAsia="Times New Roman" w:hAnsi="Calibri" w:cs="Calibri"/>
                <w:b/>
                <w:bCs/>
                <w:color w:val="000000"/>
                <w:sz w:val="24"/>
                <w:szCs w:val="24"/>
                <w:lang w:eastAsia="tr-TR"/>
              </w:rPr>
              <w:t>BILLBOARD LİSTESİ</w:t>
            </w:r>
          </w:p>
        </w:tc>
      </w:tr>
      <w:tr w:rsidR="002D2D0A" w:rsidRPr="000D3D6F" w:rsidTr="00536C76">
        <w:trPr>
          <w:trHeight w:val="330"/>
        </w:trPr>
        <w:tc>
          <w:tcPr>
            <w:tcW w:w="520"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sz w:val="24"/>
                <w:szCs w:val="24"/>
                <w:lang w:eastAsia="tr-TR"/>
              </w:rPr>
            </w:pPr>
            <w:r w:rsidRPr="000D3D6F">
              <w:rPr>
                <w:rFonts w:ascii="Calibri" w:eastAsia="Times New Roman" w:hAnsi="Calibri" w:cs="Calibri"/>
                <w:b/>
                <w:bCs/>
                <w:color w:val="000000"/>
                <w:sz w:val="24"/>
                <w:szCs w:val="24"/>
                <w:lang w:eastAsia="tr-TR"/>
              </w:rPr>
              <w:t> </w:t>
            </w:r>
          </w:p>
        </w:tc>
        <w:tc>
          <w:tcPr>
            <w:tcW w:w="289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sz w:val="24"/>
                <w:szCs w:val="24"/>
                <w:lang w:eastAsia="tr-TR"/>
              </w:rPr>
            </w:pPr>
            <w:r w:rsidRPr="000D3D6F">
              <w:rPr>
                <w:rFonts w:ascii="Calibri" w:eastAsia="Times New Roman" w:hAnsi="Calibri" w:cs="Calibri"/>
                <w:b/>
                <w:bCs/>
                <w:color w:val="000000"/>
                <w:sz w:val="24"/>
                <w:szCs w:val="24"/>
                <w:lang w:eastAsia="tr-TR"/>
              </w:rPr>
              <w:t>CADDE/SOKAK</w:t>
            </w:r>
          </w:p>
        </w:tc>
        <w:tc>
          <w:tcPr>
            <w:tcW w:w="3402"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sz w:val="24"/>
                <w:szCs w:val="24"/>
                <w:lang w:eastAsia="tr-TR"/>
              </w:rPr>
            </w:pPr>
            <w:r w:rsidRPr="000D3D6F">
              <w:rPr>
                <w:rFonts w:ascii="Calibri" w:eastAsia="Times New Roman" w:hAnsi="Calibri" w:cs="Calibri"/>
                <w:b/>
                <w:bCs/>
                <w:color w:val="000000"/>
                <w:sz w:val="24"/>
                <w:szCs w:val="24"/>
                <w:lang w:eastAsia="tr-TR"/>
              </w:rPr>
              <w:t>YER</w:t>
            </w:r>
          </w:p>
        </w:tc>
        <w:tc>
          <w:tcPr>
            <w:tcW w:w="1418"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sz w:val="24"/>
                <w:szCs w:val="24"/>
                <w:lang w:eastAsia="tr-TR"/>
              </w:rPr>
            </w:pPr>
            <w:r w:rsidRPr="000D3D6F">
              <w:rPr>
                <w:rFonts w:ascii="Calibri" w:eastAsia="Times New Roman" w:hAnsi="Calibri" w:cs="Calibri"/>
                <w:b/>
                <w:bCs/>
                <w:color w:val="000000"/>
                <w:sz w:val="24"/>
                <w:szCs w:val="24"/>
                <w:lang w:eastAsia="tr-TR"/>
              </w:rPr>
              <w:t>İHALE</w:t>
            </w:r>
          </w:p>
        </w:tc>
        <w:tc>
          <w:tcPr>
            <w:tcW w:w="141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sz w:val="24"/>
                <w:szCs w:val="24"/>
                <w:lang w:eastAsia="tr-TR"/>
              </w:rPr>
            </w:pPr>
            <w:r w:rsidRPr="000D3D6F">
              <w:rPr>
                <w:rFonts w:ascii="Calibri" w:eastAsia="Times New Roman" w:hAnsi="Calibri" w:cs="Calibri"/>
                <w:b/>
                <w:bCs/>
                <w:color w:val="000000"/>
                <w:sz w:val="24"/>
                <w:szCs w:val="24"/>
                <w:lang w:eastAsia="tr-TR"/>
              </w:rPr>
              <w:t>LTB</w:t>
            </w:r>
          </w:p>
        </w:tc>
      </w:tr>
      <w:tr w:rsidR="002D2D0A" w:rsidRPr="000D3D6F" w:rsidTr="00536C76">
        <w:trPr>
          <w:trHeight w:val="320"/>
        </w:trPr>
        <w:tc>
          <w:tcPr>
            <w:tcW w:w="520"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sz w:val="18"/>
                <w:szCs w:val="18"/>
                <w:lang w:eastAsia="tr-TR"/>
              </w:rPr>
            </w:pPr>
            <w:r w:rsidRPr="000D3D6F">
              <w:rPr>
                <w:rFonts w:ascii="Calibri" w:eastAsia="Times New Roman" w:hAnsi="Calibri" w:cs="Calibri"/>
                <w:b/>
                <w:bCs/>
                <w:color w:val="000000"/>
                <w:sz w:val="18"/>
                <w:szCs w:val="18"/>
                <w:lang w:eastAsia="tr-TR"/>
              </w:rPr>
              <w:t>1</w:t>
            </w:r>
          </w:p>
        </w:tc>
        <w:tc>
          <w:tcPr>
            <w:tcW w:w="289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GZT. HASAN TAHSİN CADDESİ</w:t>
            </w:r>
          </w:p>
        </w:tc>
        <w:tc>
          <w:tcPr>
            <w:tcW w:w="3402"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LEMAR ÇEMBERİ</w:t>
            </w:r>
          </w:p>
        </w:tc>
        <w:tc>
          <w:tcPr>
            <w:tcW w:w="1418"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5</w:t>
            </w:r>
          </w:p>
        </w:tc>
        <w:tc>
          <w:tcPr>
            <w:tcW w:w="141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1</w:t>
            </w:r>
          </w:p>
        </w:tc>
      </w:tr>
      <w:tr w:rsidR="002D2D0A" w:rsidRPr="000D3D6F" w:rsidTr="00536C76">
        <w:trPr>
          <w:trHeight w:val="300"/>
        </w:trPr>
        <w:tc>
          <w:tcPr>
            <w:tcW w:w="520"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sz w:val="18"/>
                <w:szCs w:val="18"/>
                <w:lang w:eastAsia="tr-TR"/>
              </w:rPr>
            </w:pPr>
            <w:r w:rsidRPr="000D3D6F">
              <w:rPr>
                <w:rFonts w:ascii="Calibri" w:eastAsia="Times New Roman" w:hAnsi="Calibri" w:cs="Calibri"/>
                <w:b/>
                <w:bCs/>
                <w:color w:val="000000"/>
                <w:sz w:val="18"/>
                <w:szCs w:val="18"/>
                <w:lang w:eastAsia="tr-TR"/>
              </w:rPr>
              <w:t>2</w:t>
            </w:r>
          </w:p>
        </w:tc>
        <w:tc>
          <w:tcPr>
            <w:tcW w:w="289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NAZIM HİKMET CADDESİ</w:t>
            </w:r>
          </w:p>
        </w:tc>
        <w:tc>
          <w:tcPr>
            <w:tcW w:w="3402"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BTMK KARŞISI</w:t>
            </w:r>
          </w:p>
        </w:tc>
        <w:tc>
          <w:tcPr>
            <w:tcW w:w="1418"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5</w:t>
            </w:r>
          </w:p>
        </w:tc>
        <w:tc>
          <w:tcPr>
            <w:tcW w:w="141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0</w:t>
            </w:r>
          </w:p>
        </w:tc>
      </w:tr>
      <w:tr w:rsidR="002D2D0A" w:rsidRPr="000D3D6F" w:rsidTr="00536C76">
        <w:trPr>
          <w:trHeight w:val="300"/>
        </w:trPr>
        <w:tc>
          <w:tcPr>
            <w:tcW w:w="520"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sz w:val="18"/>
                <w:szCs w:val="18"/>
                <w:lang w:eastAsia="tr-TR"/>
              </w:rPr>
            </w:pPr>
            <w:r w:rsidRPr="000D3D6F">
              <w:rPr>
                <w:rFonts w:ascii="Calibri" w:eastAsia="Times New Roman" w:hAnsi="Calibri" w:cs="Calibri"/>
                <w:b/>
                <w:bCs/>
                <w:color w:val="000000"/>
                <w:sz w:val="18"/>
                <w:szCs w:val="18"/>
                <w:lang w:eastAsia="tr-TR"/>
              </w:rPr>
              <w:t>3</w:t>
            </w:r>
          </w:p>
        </w:tc>
        <w:tc>
          <w:tcPr>
            <w:tcW w:w="289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NAZIM HİKMET CADDESİ</w:t>
            </w:r>
          </w:p>
        </w:tc>
        <w:tc>
          <w:tcPr>
            <w:tcW w:w="3402"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OMAĞ SİTESİ KARŞISI</w:t>
            </w:r>
          </w:p>
        </w:tc>
        <w:tc>
          <w:tcPr>
            <w:tcW w:w="1418"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1</w:t>
            </w:r>
          </w:p>
        </w:tc>
        <w:tc>
          <w:tcPr>
            <w:tcW w:w="141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0</w:t>
            </w:r>
          </w:p>
        </w:tc>
      </w:tr>
      <w:tr w:rsidR="002D2D0A" w:rsidRPr="000D3D6F" w:rsidTr="00536C76">
        <w:trPr>
          <w:trHeight w:val="300"/>
        </w:trPr>
        <w:tc>
          <w:tcPr>
            <w:tcW w:w="520"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sz w:val="18"/>
                <w:szCs w:val="18"/>
                <w:lang w:eastAsia="tr-TR"/>
              </w:rPr>
            </w:pPr>
            <w:r w:rsidRPr="000D3D6F">
              <w:rPr>
                <w:rFonts w:ascii="Calibri" w:eastAsia="Times New Roman" w:hAnsi="Calibri" w:cs="Calibri"/>
                <w:b/>
                <w:bCs/>
                <w:color w:val="000000"/>
                <w:sz w:val="18"/>
                <w:szCs w:val="18"/>
                <w:lang w:eastAsia="tr-TR"/>
              </w:rPr>
              <w:t>4</w:t>
            </w:r>
          </w:p>
        </w:tc>
        <w:tc>
          <w:tcPr>
            <w:tcW w:w="289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NAZIM HİKMET CADDESİ</w:t>
            </w:r>
          </w:p>
        </w:tc>
        <w:tc>
          <w:tcPr>
            <w:tcW w:w="3402"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METEHAN ÇEMBERİ</w:t>
            </w:r>
          </w:p>
        </w:tc>
        <w:tc>
          <w:tcPr>
            <w:tcW w:w="1418"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11</w:t>
            </w:r>
          </w:p>
        </w:tc>
        <w:tc>
          <w:tcPr>
            <w:tcW w:w="141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1</w:t>
            </w:r>
          </w:p>
        </w:tc>
      </w:tr>
      <w:tr w:rsidR="002D2D0A" w:rsidRPr="000D3D6F" w:rsidTr="00536C76">
        <w:trPr>
          <w:trHeight w:val="300"/>
        </w:trPr>
        <w:tc>
          <w:tcPr>
            <w:tcW w:w="520"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sz w:val="18"/>
                <w:szCs w:val="18"/>
                <w:lang w:eastAsia="tr-TR"/>
              </w:rPr>
            </w:pPr>
            <w:r w:rsidRPr="000D3D6F">
              <w:rPr>
                <w:rFonts w:ascii="Calibri" w:eastAsia="Times New Roman" w:hAnsi="Calibri" w:cs="Calibri"/>
                <w:b/>
                <w:bCs/>
                <w:color w:val="000000"/>
                <w:sz w:val="18"/>
                <w:szCs w:val="18"/>
                <w:lang w:eastAsia="tr-TR"/>
              </w:rPr>
              <w:t>5</w:t>
            </w:r>
          </w:p>
        </w:tc>
        <w:tc>
          <w:tcPr>
            <w:tcW w:w="289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OSMAN ÖREK CADDESİ</w:t>
            </w:r>
          </w:p>
        </w:tc>
        <w:tc>
          <w:tcPr>
            <w:tcW w:w="3402"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TEKNOGOLD TRAFİK IŞIKLARI YANI</w:t>
            </w:r>
          </w:p>
        </w:tc>
        <w:tc>
          <w:tcPr>
            <w:tcW w:w="1418"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4</w:t>
            </w:r>
          </w:p>
        </w:tc>
        <w:tc>
          <w:tcPr>
            <w:tcW w:w="141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0</w:t>
            </w:r>
          </w:p>
        </w:tc>
      </w:tr>
      <w:tr w:rsidR="002D2D0A" w:rsidRPr="000D3D6F" w:rsidTr="00536C76">
        <w:trPr>
          <w:trHeight w:val="300"/>
        </w:trPr>
        <w:tc>
          <w:tcPr>
            <w:tcW w:w="520"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sz w:val="18"/>
                <w:szCs w:val="18"/>
                <w:lang w:eastAsia="tr-TR"/>
              </w:rPr>
            </w:pPr>
            <w:r w:rsidRPr="000D3D6F">
              <w:rPr>
                <w:rFonts w:ascii="Calibri" w:eastAsia="Times New Roman" w:hAnsi="Calibri" w:cs="Calibri"/>
                <w:b/>
                <w:bCs/>
                <w:color w:val="000000"/>
                <w:sz w:val="18"/>
                <w:szCs w:val="18"/>
                <w:lang w:eastAsia="tr-TR"/>
              </w:rPr>
              <w:t>6</w:t>
            </w:r>
          </w:p>
        </w:tc>
        <w:tc>
          <w:tcPr>
            <w:tcW w:w="289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MEHMET AKİF CADDESİ</w:t>
            </w:r>
          </w:p>
        </w:tc>
        <w:tc>
          <w:tcPr>
            <w:tcW w:w="3402"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sz w:val="18"/>
                <w:szCs w:val="18"/>
                <w:lang w:eastAsia="tr-TR"/>
              </w:rPr>
            </w:pPr>
            <w:r w:rsidRPr="000D3D6F">
              <w:rPr>
                <w:rFonts w:ascii="Calibri" w:eastAsia="Times New Roman" w:hAnsi="Calibri" w:cs="Calibri"/>
                <w:color w:val="000000"/>
                <w:sz w:val="18"/>
                <w:szCs w:val="18"/>
                <w:lang w:eastAsia="tr-TR"/>
              </w:rPr>
              <w:t>TEKNOGOLD KARŞISI</w:t>
            </w:r>
          </w:p>
        </w:tc>
        <w:tc>
          <w:tcPr>
            <w:tcW w:w="1418"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10</w:t>
            </w:r>
          </w:p>
        </w:tc>
        <w:tc>
          <w:tcPr>
            <w:tcW w:w="141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1</w:t>
            </w:r>
          </w:p>
        </w:tc>
      </w:tr>
      <w:tr w:rsidR="002D2D0A" w:rsidRPr="000D3D6F" w:rsidTr="00536C76">
        <w:trPr>
          <w:trHeight w:val="300"/>
        </w:trPr>
        <w:tc>
          <w:tcPr>
            <w:tcW w:w="520"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sz w:val="18"/>
                <w:szCs w:val="18"/>
                <w:lang w:eastAsia="tr-TR"/>
              </w:rPr>
            </w:pPr>
            <w:r w:rsidRPr="000D3D6F">
              <w:rPr>
                <w:rFonts w:ascii="Calibri" w:eastAsia="Times New Roman" w:hAnsi="Calibri" w:cs="Calibri"/>
                <w:b/>
                <w:bCs/>
                <w:color w:val="000000"/>
                <w:sz w:val="18"/>
                <w:szCs w:val="18"/>
                <w:lang w:eastAsia="tr-TR"/>
              </w:rPr>
              <w:t>7</w:t>
            </w:r>
          </w:p>
        </w:tc>
        <w:tc>
          <w:tcPr>
            <w:tcW w:w="289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MEHMET AKİF CADDESİ</w:t>
            </w:r>
          </w:p>
        </w:tc>
        <w:tc>
          <w:tcPr>
            <w:tcW w:w="3402"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sz w:val="18"/>
                <w:szCs w:val="18"/>
                <w:lang w:eastAsia="tr-TR"/>
              </w:rPr>
            </w:pPr>
            <w:r w:rsidRPr="000D3D6F">
              <w:rPr>
                <w:rFonts w:ascii="Calibri" w:eastAsia="Times New Roman" w:hAnsi="Calibri" w:cs="Calibri"/>
                <w:color w:val="000000"/>
                <w:sz w:val="18"/>
                <w:szCs w:val="18"/>
                <w:lang w:eastAsia="tr-TR"/>
              </w:rPr>
              <w:t>TEKNOGOLD TRAFİK IŞIKLARI</w:t>
            </w:r>
          </w:p>
        </w:tc>
        <w:tc>
          <w:tcPr>
            <w:tcW w:w="1418"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6</w:t>
            </w:r>
          </w:p>
        </w:tc>
        <w:tc>
          <w:tcPr>
            <w:tcW w:w="141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0</w:t>
            </w:r>
          </w:p>
        </w:tc>
      </w:tr>
      <w:tr w:rsidR="002D2D0A" w:rsidRPr="000D3D6F" w:rsidTr="00536C76">
        <w:trPr>
          <w:trHeight w:val="315"/>
        </w:trPr>
        <w:tc>
          <w:tcPr>
            <w:tcW w:w="520"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sz w:val="18"/>
                <w:szCs w:val="18"/>
                <w:lang w:eastAsia="tr-TR"/>
              </w:rPr>
            </w:pPr>
            <w:r w:rsidRPr="000D3D6F">
              <w:rPr>
                <w:rFonts w:ascii="Calibri" w:eastAsia="Times New Roman" w:hAnsi="Calibri" w:cs="Calibri"/>
                <w:b/>
                <w:bCs/>
                <w:color w:val="000000"/>
                <w:sz w:val="18"/>
                <w:szCs w:val="18"/>
                <w:lang w:eastAsia="tr-TR"/>
              </w:rPr>
              <w:t>8</w:t>
            </w:r>
          </w:p>
        </w:tc>
        <w:tc>
          <w:tcPr>
            <w:tcW w:w="289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MEHMET AKİF CADDESİ</w:t>
            </w:r>
          </w:p>
        </w:tc>
        <w:tc>
          <w:tcPr>
            <w:tcW w:w="3402"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ORMAN DAİRESİ FİDANLIĞI ÖNÜ</w:t>
            </w:r>
          </w:p>
        </w:tc>
        <w:tc>
          <w:tcPr>
            <w:tcW w:w="1418"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9</w:t>
            </w:r>
          </w:p>
        </w:tc>
        <w:tc>
          <w:tcPr>
            <w:tcW w:w="141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0</w:t>
            </w:r>
          </w:p>
        </w:tc>
      </w:tr>
      <w:tr w:rsidR="002D2D0A" w:rsidRPr="000D3D6F" w:rsidTr="00536C76">
        <w:trPr>
          <w:trHeight w:val="315"/>
        </w:trPr>
        <w:tc>
          <w:tcPr>
            <w:tcW w:w="6819" w:type="dxa"/>
            <w:gridSpan w:val="3"/>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sz w:val="18"/>
                <w:szCs w:val="18"/>
                <w:lang w:eastAsia="tr-TR"/>
              </w:rPr>
            </w:pPr>
            <w:r w:rsidRPr="000D3D6F">
              <w:rPr>
                <w:rFonts w:ascii="Calibri" w:eastAsia="Times New Roman" w:hAnsi="Calibri" w:cs="Calibri"/>
                <w:color w:val="000000"/>
                <w:sz w:val="18"/>
                <w:szCs w:val="18"/>
                <w:lang w:eastAsia="tr-TR"/>
              </w:rPr>
              <w:t> </w:t>
            </w:r>
          </w:p>
        </w:tc>
        <w:tc>
          <w:tcPr>
            <w:tcW w:w="1418"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lang w:eastAsia="tr-TR"/>
              </w:rPr>
            </w:pPr>
            <w:r w:rsidRPr="000D3D6F">
              <w:rPr>
                <w:rFonts w:ascii="Calibri" w:eastAsia="Times New Roman" w:hAnsi="Calibri" w:cs="Calibri"/>
                <w:b/>
                <w:bCs/>
                <w:color w:val="000000"/>
                <w:lang w:eastAsia="tr-TR"/>
              </w:rPr>
              <w:t>51</w:t>
            </w:r>
          </w:p>
        </w:tc>
        <w:tc>
          <w:tcPr>
            <w:tcW w:w="141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lang w:eastAsia="tr-TR"/>
              </w:rPr>
            </w:pPr>
            <w:r w:rsidRPr="000D3D6F">
              <w:rPr>
                <w:rFonts w:ascii="Calibri" w:eastAsia="Times New Roman" w:hAnsi="Calibri" w:cs="Calibri"/>
                <w:b/>
                <w:bCs/>
                <w:color w:val="000000"/>
                <w:lang w:eastAsia="tr-TR"/>
              </w:rPr>
              <w:t>3</w:t>
            </w:r>
          </w:p>
        </w:tc>
      </w:tr>
      <w:tr w:rsidR="002D2D0A" w:rsidRPr="000D3D6F" w:rsidTr="00536C76">
        <w:trPr>
          <w:trHeight w:val="330"/>
        </w:trPr>
        <w:tc>
          <w:tcPr>
            <w:tcW w:w="6819" w:type="dxa"/>
            <w:gridSpan w:val="3"/>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sz w:val="24"/>
                <w:szCs w:val="24"/>
                <w:lang w:eastAsia="tr-TR"/>
              </w:rPr>
            </w:pPr>
            <w:r w:rsidRPr="000D3D6F">
              <w:rPr>
                <w:rFonts w:ascii="Calibri" w:eastAsia="Times New Roman" w:hAnsi="Calibri" w:cs="Calibri"/>
                <w:b/>
                <w:bCs/>
                <w:color w:val="000000"/>
                <w:sz w:val="24"/>
                <w:szCs w:val="24"/>
                <w:lang w:eastAsia="tr-TR"/>
              </w:rPr>
              <w:t>GENEL TOPLAM</w:t>
            </w:r>
          </w:p>
        </w:tc>
        <w:tc>
          <w:tcPr>
            <w:tcW w:w="2835" w:type="dxa"/>
            <w:gridSpan w:val="2"/>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lang w:eastAsia="tr-TR"/>
              </w:rPr>
            </w:pPr>
            <w:r w:rsidRPr="000D3D6F">
              <w:rPr>
                <w:rFonts w:ascii="Calibri" w:eastAsia="Times New Roman" w:hAnsi="Calibri" w:cs="Calibri"/>
                <w:b/>
                <w:bCs/>
                <w:color w:val="000000"/>
                <w:lang w:eastAsia="tr-TR"/>
              </w:rPr>
              <w:t>54</w:t>
            </w:r>
          </w:p>
        </w:tc>
      </w:tr>
      <w:tr w:rsidR="0045242B" w:rsidRPr="000D3D6F" w:rsidTr="00536C76">
        <w:trPr>
          <w:trHeight w:val="315"/>
        </w:trPr>
        <w:tc>
          <w:tcPr>
            <w:tcW w:w="9654" w:type="dxa"/>
            <w:gridSpan w:val="5"/>
            <w:shd w:val="clear" w:color="auto" w:fill="auto"/>
            <w:vAlign w:val="center"/>
            <w:hideMark/>
          </w:tcPr>
          <w:p w:rsidR="0045242B" w:rsidRPr="000D3D6F" w:rsidRDefault="0045242B" w:rsidP="002D2D0A">
            <w:pPr>
              <w:spacing w:after="0" w:line="240" w:lineRule="auto"/>
              <w:jc w:val="center"/>
              <w:rPr>
                <w:rFonts w:ascii="Calibri" w:eastAsia="Times New Roman" w:hAnsi="Calibri" w:cs="Calibri"/>
                <w:b/>
                <w:bCs/>
                <w:color w:val="000000"/>
                <w:lang w:eastAsia="tr-TR"/>
              </w:rPr>
            </w:pPr>
          </w:p>
        </w:tc>
      </w:tr>
      <w:tr w:rsidR="002D2D0A" w:rsidRPr="000D3D6F" w:rsidTr="00536C76">
        <w:trPr>
          <w:trHeight w:val="390"/>
        </w:trPr>
        <w:tc>
          <w:tcPr>
            <w:tcW w:w="9654" w:type="dxa"/>
            <w:gridSpan w:val="5"/>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sz w:val="24"/>
                <w:szCs w:val="24"/>
                <w:lang w:eastAsia="tr-TR"/>
              </w:rPr>
            </w:pPr>
            <w:r w:rsidRPr="000D3D6F">
              <w:rPr>
                <w:rFonts w:ascii="Calibri" w:eastAsia="Times New Roman" w:hAnsi="Calibri" w:cs="Calibri"/>
                <w:b/>
                <w:bCs/>
                <w:color w:val="000000"/>
                <w:sz w:val="24"/>
                <w:szCs w:val="24"/>
                <w:lang w:eastAsia="tr-TR"/>
              </w:rPr>
              <w:t>RAKET LİSTESİ</w:t>
            </w:r>
          </w:p>
        </w:tc>
      </w:tr>
      <w:tr w:rsidR="002D2D0A" w:rsidRPr="000D3D6F" w:rsidTr="00536C76">
        <w:trPr>
          <w:trHeight w:val="330"/>
        </w:trPr>
        <w:tc>
          <w:tcPr>
            <w:tcW w:w="520"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sz w:val="24"/>
                <w:szCs w:val="24"/>
                <w:lang w:eastAsia="tr-TR"/>
              </w:rPr>
            </w:pPr>
            <w:r w:rsidRPr="000D3D6F">
              <w:rPr>
                <w:rFonts w:ascii="Calibri" w:eastAsia="Times New Roman" w:hAnsi="Calibri" w:cs="Calibri"/>
                <w:b/>
                <w:bCs/>
                <w:color w:val="000000"/>
                <w:sz w:val="24"/>
                <w:szCs w:val="24"/>
                <w:lang w:eastAsia="tr-TR"/>
              </w:rPr>
              <w:t> </w:t>
            </w:r>
          </w:p>
        </w:tc>
        <w:tc>
          <w:tcPr>
            <w:tcW w:w="289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sz w:val="24"/>
                <w:szCs w:val="24"/>
                <w:lang w:eastAsia="tr-TR"/>
              </w:rPr>
            </w:pPr>
            <w:r w:rsidRPr="000D3D6F">
              <w:rPr>
                <w:rFonts w:ascii="Calibri" w:eastAsia="Times New Roman" w:hAnsi="Calibri" w:cs="Calibri"/>
                <w:b/>
                <w:bCs/>
                <w:color w:val="000000"/>
                <w:sz w:val="24"/>
                <w:szCs w:val="24"/>
                <w:lang w:eastAsia="tr-TR"/>
              </w:rPr>
              <w:t>CADDE/SOKAK</w:t>
            </w:r>
          </w:p>
        </w:tc>
        <w:tc>
          <w:tcPr>
            <w:tcW w:w="3402"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sz w:val="24"/>
                <w:szCs w:val="24"/>
                <w:lang w:eastAsia="tr-TR"/>
              </w:rPr>
            </w:pPr>
            <w:r w:rsidRPr="000D3D6F">
              <w:rPr>
                <w:rFonts w:ascii="Calibri" w:eastAsia="Times New Roman" w:hAnsi="Calibri" w:cs="Calibri"/>
                <w:b/>
                <w:bCs/>
                <w:color w:val="000000"/>
                <w:sz w:val="24"/>
                <w:szCs w:val="24"/>
                <w:lang w:eastAsia="tr-TR"/>
              </w:rPr>
              <w:t>YER</w:t>
            </w:r>
          </w:p>
        </w:tc>
        <w:tc>
          <w:tcPr>
            <w:tcW w:w="1418"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sz w:val="24"/>
                <w:szCs w:val="24"/>
                <w:lang w:eastAsia="tr-TR"/>
              </w:rPr>
            </w:pPr>
            <w:r w:rsidRPr="000D3D6F">
              <w:rPr>
                <w:rFonts w:ascii="Calibri" w:eastAsia="Times New Roman" w:hAnsi="Calibri" w:cs="Calibri"/>
                <w:b/>
                <w:bCs/>
                <w:color w:val="000000"/>
                <w:sz w:val="24"/>
                <w:szCs w:val="24"/>
                <w:lang w:eastAsia="tr-TR"/>
              </w:rPr>
              <w:t>İHALE</w:t>
            </w:r>
          </w:p>
        </w:tc>
        <w:tc>
          <w:tcPr>
            <w:tcW w:w="141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sz w:val="24"/>
                <w:szCs w:val="24"/>
                <w:lang w:eastAsia="tr-TR"/>
              </w:rPr>
            </w:pPr>
            <w:r w:rsidRPr="000D3D6F">
              <w:rPr>
                <w:rFonts w:ascii="Calibri" w:eastAsia="Times New Roman" w:hAnsi="Calibri" w:cs="Calibri"/>
                <w:b/>
                <w:bCs/>
                <w:color w:val="000000"/>
                <w:sz w:val="24"/>
                <w:szCs w:val="24"/>
                <w:lang w:eastAsia="tr-TR"/>
              </w:rPr>
              <w:t>LTB</w:t>
            </w:r>
          </w:p>
        </w:tc>
      </w:tr>
      <w:tr w:rsidR="002D2D0A" w:rsidRPr="000D3D6F" w:rsidTr="00536C76">
        <w:trPr>
          <w:trHeight w:val="480"/>
        </w:trPr>
        <w:tc>
          <w:tcPr>
            <w:tcW w:w="520"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sz w:val="18"/>
                <w:szCs w:val="18"/>
                <w:lang w:eastAsia="tr-TR"/>
              </w:rPr>
            </w:pPr>
            <w:r w:rsidRPr="000D3D6F">
              <w:rPr>
                <w:rFonts w:ascii="Calibri" w:eastAsia="Times New Roman" w:hAnsi="Calibri" w:cs="Calibri"/>
                <w:b/>
                <w:bCs/>
                <w:color w:val="000000"/>
                <w:sz w:val="18"/>
                <w:szCs w:val="18"/>
                <w:lang w:eastAsia="tr-TR"/>
              </w:rPr>
              <w:t>1</w:t>
            </w:r>
          </w:p>
        </w:tc>
        <w:tc>
          <w:tcPr>
            <w:tcW w:w="289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DR. NAİM ADİLOĞLU CADDESİ</w:t>
            </w:r>
          </w:p>
        </w:tc>
        <w:tc>
          <w:tcPr>
            <w:tcW w:w="3402"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REFÜJ İÇİ</w:t>
            </w:r>
          </w:p>
        </w:tc>
        <w:tc>
          <w:tcPr>
            <w:tcW w:w="1418"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10</w:t>
            </w:r>
          </w:p>
        </w:tc>
        <w:tc>
          <w:tcPr>
            <w:tcW w:w="141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0</w:t>
            </w:r>
          </w:p>
        </w:tc>
      </w:tr>
      <w:tr w:rsidR="002D2D0A" w:rsidRPr="000D3D6F" w:rsidTr="00536C76">
        <w:trPr>
          <w:trHeight w:val="404"/>
        </w:trPr>
        <w:tc>
          <w:tcPr>
            <w:tcW w:w="520"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sz w:val="18"/>
                <w:szCs w:val="18"/>
                <w:lang w:eastAsia="tr-TR"/>
              </w:rPr>
            </w:pPr>
            <w:r w:rsidRPr="000D3D6F">
              <w:rPr>
                <w:rFonts w:ascii="Calibri" w:eastAsia="Times New Roman" w:hAnsi="Calibri" w:cs="Calibri"/>
                <w:b/>
                <w:bCs/>
                <w:color w:val="000000"/>
                <w:sz w:val="18"/>
                <w:szCs w:val="18"/>
                <w:lang w:eastAsia="tr-TR"/>
              </w:rPr>
              <w:t>2</w:t>
            </w:r>
          </w:p>
        </w:tc>
        <w:tc>
          <w:tcPr>
            <w:tcW w:w="289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NAZIM HİKMET CADDESİ</w:t>
            </w:r>
          </w:p>
        </w:tc>
        <w:tc>
          <w:tcPr>
            <w:tcW w:w="3402"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METEHAN ÇEMBERİ-LEMAR ÇEMBERİ ARASI</w:t>
            </w:r>
          </w:p>
        </w:tc>
        <w:tc>
          <w:tcPr>
            <w:tcW w:w="1418"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2</w:t>
            </w:r>
          </w:p>
        </w:tc>
        <w:tc>
          <w:tcPr>
            <w:tcW w:w="141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2</w:t>
            </w:r>
          </w:p>
        </w:tc>
      </w:tr>
      <w:tr w:rsidR="002D2D0A" w:rsidRPr="000D3D6F" w:rsidTr="00536C76">
        <w:trPr>
          <w:trHeight w:val="480"/>
        </w:trPr>
        <w:tc>
          <w:tcPr>
            <w:tcW w:w="520"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sz w:val="18"/>
                <w:szCs w:val="18"/>
                <w:lang w:eastAsia="tr-TR"/>
              </w:rPr>
            </w:pPr>
            <w:r w:rsidRPr="000D3D6F">
              <w:rPr>
                <w:rFonts w:ascii="Calibri" w:eastAsia="Times New Roman" w:hAnsi="Calibri" w:cs="Calibri"/>
                <w:b/>
                <w:bCs/>
                <w:color w:val="000000"/>
                <w:sz w:val="18"/>
                <w:szCs w:val="18"/>
                <w:lang w:eastAsia="tr-TR"/>
              </w:rPr>
              <w:t>3</w:t>
            </w:r>
          </w:p>
        </w:tc>
        <w:tc>
          <w:tcPr>
            <w:tcW w:w="289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sz w:val="18"/>
                <w:szCs w:val="18"/>
                <w:lang w:eastAsia="tr-TR"/>
              </w:rPr>
            </w:pPr>
            <w:r w:rsidRPr="000D3D6F">
              <w:rPr>
                <w:rFonts w:ascii="Calibri" w:eastAsia="Times New Roman" w:hAnsi="Calibri" w:cs="Calibri"/>
                <w:color w:val="000000"/>
                <w:sz w:val="18"/>
                <w:szCs w:val="18"/>
                <w:lang w:eastAsia="tr-TR"/>
              </w:rPr>
              <w:t>GZT. HASAN TAHSİN CADDESİ</w:t>
            </w:r>
          </w:p>
        </w:tc>
        <w:tc>
          <w:tcPr>
            <w:tcW w:w="3402"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sz w:val="18"/>
                <w:szCs w:val="18"/>
                <w:lang w:eastAsia="tr-TR"/>
              </w:rPr>
            </w:pPr>
            <w:r w:rsidRPr="000D3D6F">
              <w:rPr>
                <w:rFonts w:ascii="Calibri" w:eastAsia="Times New Roman" w:hAnsi="Calibri" w:cs="Calibri"/>
                <w:color w:val="000000"/>
                <w:sz w:val="18"/>
                <w:szCs w:val="18"/>
                <w:lang w:eastAsia="tr-TR"/>
              </w:rPr>
              <w:t>LEMAR ÇEMBERİ ADACIĞIN İÇİ</w:t>
            </w:r>
          </w:p>
        </w:tc>
        <w:tc>
          <w:tcPr>
            <w:tcW w:w="1418"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1</w:t>
            </w:r>
          </w:p>
        </w:tc>
        <w:tc>
          <w:tcPr>
            <w:tcW w:w="141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0</w:t>
            </w:r>
          </w:p>
        </w:tc>
      </w:tr>
      <w:tr w:rsidR="002D2D0A" w:rsidRPr="000D3D6F" w:rsidTr="00536C76">
        <w:trPr>
          <w:trHeight w:val="300"/>
        </w:trPr>
        <w:tc>
          <w:tcPr>
            <w:tcW w:w="520"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sz w:val="18"/>
                <w:szCs w:val="18"/>
                <w:lang w:eastAsia="tr-TR"/>
              </w:rPr>
            </w:pPr>
            <w:r w:rsidRPr="000D3D6F">
              <w:rPr>
                <w:rFonts w:ascii="Calibri" w:eastAsia="Times New Roman" w:hAnsi="Calibri" w:cs="Calibri"/>
                <w:b/>
                <w:bCs/>
                <w:color w:val="000000"/>
                <w:sz w:val="18"/>
                <w:szCs w:val="18"/>
                <w:lang w:eastAsia="tr-TR"/>
              </w:rPr>
              <w:t>4</w:t>
            </w:r>
          </w:p>
        </w:tc>
        <w:tc>
          <w:tcPr>
            <w:tcW w:w="289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ÖĞRETMENLER CADDESİ</w:t>
            </w:r>
          </w:p>
        </w:tc>
        <w:tc>
          <w:tcPr>
            <w:tcW w:w="3402"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LEMAR ÇEMBERİ ADACIĞIN İÇİ</w:t>
            </w:r>
          </w:p>
        </w:tc>
        <w:tc>
          <w:tcPr>
            <w:tcW w:w="1418"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0</w:t>
            </w:r>
          </w:p>
        </w:tc>
        <w:tc>
          <w:tcPr>
            <w:tcW w:w="141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1</w:t>
            </w:r>
          </w:p>
        </w:tc>
      </w:tr>
      <w:tr w:rsidR="002D2D0A" w:rsidRPr="000D3D6F" w:rsidTr="00536C76">
        <w:trPr>
          <w:trHeight w:val="300"/>
        </w:trPr>
        <w:tc>
          <w:tcPr>
            <w:tcW w:w="520"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sz w:val="18"/>
                <w:szCs w:val="18"/>
                <w:lang w:eastAsia="tr-TR"/>
              </w:rPr>
            </w:pPr>
            <w:r w:rsidRPr="000D3D6F">
              <w:rPr>
                <w:rFonts w:ascii="Calibri" w:eastAsia="Times New Roman" w:hAnsi="Calibri" w:cs="Calibri"/>
                <w:b/>
                <w:bCs/>
                <w:color w:val="000000"/>
                <w:sz w:val="18"/>
                <w:szCs w:val="18"/>
                <w:lang w:eastAsia="tr-TR"/>
              </w:rPr>
              <w:t>5</w:t>
            </w:r>
          </w:p>
        </w:tc>
        <w:tc>
          <w:tcPr>
            <w:tcW w:w="289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ZÜBEYDE HANIM CADDESİ</w:t>
            </w:r>
          </w:p>
        </w:tc>
        <w:tc>
          <w:tcPr>
            <w:tcW w:w="3402"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LEMAR ÇEMBERİ ADACIĞIN İÇİ</w:t>
            </w:r>
          </w:p>
        </w:tc>
        <w:tc>
          <w:tcPr>
            <w:tcW w:w="1418"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1</w:t>
            </w:r>
          </w:p>
        </w:tc>
        <w:tc>
          <w:tcPr>
            <w:tcW w:w="141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0</w:t>
            </w:r>
          </w:p>
        </w:tc>
      </w:tr>
      <w:tr w:rsidR="002D2D0A" w:rsidRPr="000D3D6F" w:rsidTr="00536C76">
        <w:trPr>
          <w:trHeight w:val="300"/>
        </w:trPr>
        <w:tc>
          <w:tcPr>
            <w:tcW w:w="520"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sz w:val="18"/>
                <w:szCs w:val="18"/>
                <w:lang w:eastAsia="tr-TR"/>
              </w:rPr>
            </w:pPr>
            <w:r w:rsidRPr="000D3D6F">
              <w:rPr>
                <w:rFonts w:ascii="Calibri" w:eastAsia="Times New Roman" w:hAnsi="Calibri" w:cs="Calibri"/>
                <w:b/>
                <w:bCs/>
                <w:color w:val="000000"/>
                <w:sz w:val="18"/>
                <w:szCs w:val="18"/>
                <w:lang w:eastAsia="tr-TR"/>
              </w:rPr>
              <w:t>6</w:t>
            </w:r>
          </w:p>
        </w:tc>
        <w:tc>
          <w:tcPr>
            <w:tcW w:w="289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OSMAN ÖREK CADDESİ</w:t>
            </w:r>
          </w:p>
        </w:tc>
        <w:tc>
          <w:tcPr>
            <w:tcW w:w="3402"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REFÜJ İÇİ</w:t>
            </w:r>
          </w:p>
        </w:tc>
        <w:tc>
          <w:tcPr>
            <w:tcW w:w="1418"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10</w:t>
            </w:r>
          </w:p>
        </w:tc>
        <w:tc>
          <w:tcPr>
            <w:tcW w:w="141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0</w:t>
            </w:r>
          </w:p>
        </w:tc>
      </w:tr>
      <w:tr w:rsidR="002D2D0A" w:rsidRPr="000D3D6F" w:rsidTr="00536C76">
        <w:trPr>
          <w:trHeight w:val="300"/>
        </w:trPr>
        <w:tc>
          <w:tcPr>
            <w:tcW w:w="520"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sz w:val="18"/>
                <w:szCs w:val="18"/>
                <w:lang w:eastAsia="tr-TR"/>
              </w:rPr>
            </w:pPr>
            <w:r w:rsidRPr="000D3D6F">
              <w:rPr>
                <w:rFonts w:ascii="Calibri" w:eastAsia="Times New Roman" w:hAnsi="Calibri" w:cs="Calibri"/>
                <w:b/>
                <w:bCs/>
                <w:color w:val="000000"/>
                <w:sz w:val="18"/>
                <w:szCs w:val="18"/>
                <w:lang w:eastAsia="tr-TR"/>
              </w:rPr>
              <w:t>7</w:t>
            </w:r>
          </w:p>
        </w:tc>
        <w:tc>
          <w:tcPr>
            <w:tcW w:w="289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MEHMET AKİF CADDESİ</w:t>
            </w:r>
          </w:p>
        </w:tc>
        <w:tc>
          <w:tcPr>
            <w:tcW w:w="3402"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TEKNOGOLD KARŞISI</w:t>
            </w:r>
          </w:p>
        </w:tc>
        <w:tc>
          <w:tcPr>
            <w:tcW w:w="1418"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1</w:t>
            </w:r>
          </w:p>
        </w:tc>
        <w:tc>
          <w:tcPr>
            <w:tcW w:w="141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0</w:t>
            </w:r>
          </w:p>
        </w:tc>
      </w:tr>
      <w:tr w:rsidR="002D2D0A" w:rsidRPr="000D3D6F" w:rsidTr="00536C76">
        <w:trPr>
          <w:trHeight w:val="495"/>
        </w:trPr>
        <w:tc>
          <w:tcPr>
            <w:tcW w:w="520"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sz w:val="18"/>
                <w:szCs w:val="18"/>
                <w:lang w:eastAsia="tr-TR"/>
              </w:rPr>
            </w:pPr>
            <w:r w:rsidRPr="000D3D6F">
              <w:rPr>
                <w:rFonts w:ascii="Calibri" w:eastAsia="Times New Roman" w:hAnsi="Calibri" w:cs="Calibri"/>
                <w:b/>
                <w:bCs/>
                <w:color w:val="000000"/>
                <w:sz w:val="18"/>
                <w:szCs w:val="18"/>
                <w:lang w:eastAsia="tr-TR"/>
              </w:rPr>
              <w:t>8</w:t>
            </w:r>
          </w:p>
        </w:tc>
        <w:tc>
          <w:tcPr>
            <w:tcW w:w="289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YZB. TEKİN YURDABAK CADDESİ</w:t>
            </w:r>
          </w:p>
        </w:tc>
        <w:tc>
          <w:tcPr>
            <w:tcW w:w="3402"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EKONOMİ VE ENERJİ BAKANLIĞI KARŞISI ADACIĞIN İÇİ</w:t>
            </w:r>
          </w:p>
        </w:tc>
        <w:tc>
          <w:tcPr>
            <w:tcW w:w="1418"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1</w:t>
            </w:r>
          </w:p>
        </w:tc>
        <w:tc>
          <w:tcPr>
            <w:tcW w:w="141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0</w:t>
            </w:r>
          </w:p>
        </w:tc>
      </w:tr>
      <w:tr w:rsidR="002D2D0A" w:rsidRPr="000D3D6F" w:rsidTr="00536C76">
        <w:trPr>
          <w:trHeight w:val="315"/>
        </w:trPr>
        <w:tc>
          <w:tcPr>
            <w:tcW w:w="6819" w:type="dxa"/>
            <w:gridSpan w:val="3"/>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 </w:t>
            </w:r>
          </w:p>
        </w:tc>
        <w:tc>
          <w:tcPr>
            <w:tcW w:w="1418"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lang w:eastAsia="tr-TR"/>
              </w:rPr>
            </w:pPr>
            <w:r w:rsidRPr="000D3D6F">
              <w:rPr>
                <w:rFonts w:ascii="Calibri" w:eastAsia="Times New Roman" w:hAnsi="Calibri" w:cs="Calibri"/>
                <w:b/>
                <w:bCs/>
                <w:color w:val="000000"/>
                <w:lang w:eastAsia="tr-TR"/>
              </w:rPr>
              <w:t>26</w:t>
            </w:r>
          </w:p>
        </w:tc>
        <w:tc>
          <w:tcPr>
            <w:tcW w:w="141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lang w:eastAsia="tr-TR"/>
              </w:rPr>
            </w:pPr>
            <w:r w:rsidRPr="000D3D6F">
              <w:rPr>
                <w:rFonts w:ascii="Calibri" w:eastAsia="Times New Roman" w:hAnsi="Calibri" w:cs="Calibri"/>
                <w:b/>
                <w:bCs/>
                <w:color w:val="000000"/>
                <w:lang w:eastAsia="tr-TR"/>
              </w:rPr>
              <w:t>3</w:t>
            </w:r>
          </w:p>
        </w:tc>
      </w:tr>
      <w:tr w:rsidR="002D2D0A" w:rsidRPr="000D3D6F" w:rsidTr="00536C76">
        <w:trPr>
          <w:trHeight w:val="330"/>
        </w:trPr>
        <w:tc>
          <w:tcPr>
            <w:tcW w:w="6819" w:type="dxa"/>
            <w:gridSpan w:val="3"/>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sz w:val="24"/>
                <w:szCs w:val="24"/>
                <w:lang w:eastAsia="tr-TR"/>
              </w:rPr>
            </w:pPr>
            <w:r w:rsidRPr="000D3D6F">
              <w:rPr>
                <w:rFonts w:ascii="Calibri" w:eastAsia="Times New Roman" w:hAnsi="Calibri" w:cs="Calibri"/>
                <w:b/>
                <w:bCs/>
                <w:color w:val="000000"/>
                <w:sz w:val="24"/>
                <w:szCs w:val="24"/>
                <w:lang w:eastAsia="tr-TR"/>
              </w:rPr>
              <w:t>GENEL TOPLAM</w:t>
            </w:r>
          </w:p>
        </w:tc>
        <w:tc>
          <w:tcPr>
            <w:tcW w:w="2835" w:type="dxa"/>
            <w:gridSpan w:val="2"/>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lang w:eastAsia="tr-TR"/>
              </w:rPr>
            </w:pPr>
            <w:r w:rsidRPr="000D3D6F">
              <w:rPr>
                <w:rFonts w:ascii="Calibri" w:eastAsia="Times New Roman" w:hAnsi="Calibri" w:cs="Calibri"/>
                <w:b/>
                <w:bCs/>
                <w:color w:val="000000"/>
                <w:lang w:eastAsia="tr-TR"/>
              </w:rPr>
              <w:t>29</w:t>
            </w:r>
          </w:p>
        </w:tc>
      </w:tr>
      <w:tr w:rsidR="002D2D0A" w:rsidRPr="000D3D6F" w:rsidTr="00536C76">
        <w:trPr>
          <w:trHeight w:val="390"/>
        </w:trPr>
        <w:tc>
          <w:tcPr>
            <w:tcW w:w="9654" w:type="dxa"/>
            <w:gridSpan w:val="5"/>
            <w:shd w:val="clear" w:color="auto" w:fill="auto"/>
            <w:vAlign w:val="center"/>
            <w:hideMark/>
          </w:tcPr>
          <w:p w:rsidR="002054B6" w:rsidRDefault="002054B6" w:rsidP="002054B6">
            <w:pPr>
              <w:spacing w:after="0" w:line="240" w:lineRule="auto"/>
              <w:rPr>
                <w:rFonts w:ascii="Calibri" w:eastAsia="Times New Roman" w:hAnsi="Calibri" w:cs="Calibri"/>
                <w:b/>
                <w:bCs/>
                <w:color w:val="000000"/>
                <w:sz w:val="28"/>
                <w:szCs w:val="28"/>
                <w:lang w:eastAsia="tr-TR"/>
              </w:rPr>
            </w:pPr>
          </w:p>
          <w:p w:rsidR="002D2D0A" w:rsidRPr="000D3D6F" w:rsidRDefault="002D2D0A" w:rsidP="002D2D0A">
            <w:pPr>
              <w:spacing w:after="0" w:line="240" w:lineRule="auto"/>
              <w:jc w:val="center"/>
              <w:rPr>
                <w:rFonts w:ascii="Calibri" w:eastAsia="Times New Roman" w:hAnsi="Calibri" w:cs="Calibri"/>
                <w:b/>
                <w:bCs/>
                <w:color w:val="000000"/>
                <w:sz w:val="28"/>
                <w:szCs w:val="28"/>
                <w:lang w:eastAsia="tr-TR"/>
              </w:rPr>
            </w:pPr>
            <w:r w:rsidRPr="000D3D6F">
              <w:rPr>
                <w:rFonts w:ascii="Calibri" w:eastAsia="Times New Roman" w:hAnsi="Calibri" w:cs="Calibri"/>
                <w:b/>
                <w:bCs/>
                <w:color w:val="000000"/>
                <w:sz w:val="28"/>
                <w:szCs w:val="28"/>
                <w:lang w:eastAsia="tr-TR"/>
              </w:rPr>
              <w:t>OTOBÜS DURAĞI LİSTESİ</w:t>
            </w:r>
          </w:p>
        </w:tc>
      </w:tr>
      <w:tr w:rsidR="002D2D0A" w:rsidRPr="000D3D6F" w:rsidTr="00536C76">
        <w:trPr>
          <w:trHeight w:val="330"/>
        </w:trPr>
        <w:tc>
          <w:tcPr>
            <w:tcW w:w="520"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sz w:val="24"/>
                <w:szCs w:val="24"/>
                <w:lang w:eastAsia="tr-TR"/>
              </w:rPr>
            </w:pPr>
            <w:r w:rsidRPr="000D3D6F">
              <w:rPr>
                <w:rFonts w:ascii="Calibri" w:eastAsia="Times New Roman" w:hAnsi="Calibri" w:cs="Calibri"/>
                <w:b/>
                <w:bCs/>
                <w:color w:val="000000"/>
                <w:sz w:val="24"/>
                <w:szCs w:val="24"/>
                <w:lang w:eastAsia="tr-TR"/>
              </w:rPr>
              <w:t> </w:t>
            </w:r>
          </w:p>
        </w:tc>
        <w:tc>
          <w:tcPr>
            <w:tcW w:w="289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sz w:val="24"/>
                <w:szCs w:val="24"/>
                <w:lang w:eastAsia="tr-TR"/>
              </w:rPr>
            </w:pPr>
            <w:r w:rsidRPr="000D3D6F">
              <w:rPr>
                <w:rFonts w:ascii="Calibri" w:eastAsia="Times New Roman" w:hAnsi="Calibri" w:cs="Calibri"/>
                <w:b/>
                <w:bCs/>
                <w:color w:val="000000"/>
                <w:sz w:val="24"/>
                <w:szCs w:val="24"/>
                <w:lang w:eastAsia="tr-TR"/>
              </w:rPr>
              <w:t>CADDE/SOKAK</w:t>
            </w:r>
          </w:p>
        </w:tc>
        <w:tc>
          <w:tcPr>
            <w:tcW w:w="3402"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sz w:val="24"/>
                <w:szCs w:val="24"/>
                <w:lang w:eastAsia="tr-TR"/>
              </w:rPr>
            </w:pPr>
            <w:r w:rsidRPr="000D3D6F">
              <w:rPr>
                <w:rFonts w:ascii="Calibri" w:eastAsia="Times New Roman" w:hAnsi="Calibri" w:cs="Calibri"/>
                <w:b/>
                <w:bCs/>
                <w:color w:val="000000"/>
                <w:sz w:val="24"/>
                <w:szCs w:val="24"/>
                <w:lang w:eastAsia="tr-TR"/>
              </w:rPr>
              <w:t>YER</w:t>
            </w:r>
          </w:p>
        </w:tc>
        <w:tc>
          <w:tcPr>
            <w:tcW w:w="1418"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sz w:val="24"/>
                <w:szCs w:val="24"/>
                <w:lang w:eastAsia="tr-TR"/>
              </w:rPr>
            </w:pPr>
            <w:r w:rsidRPr="000D3D6F">
              <w:rPr>
                <w:rFonts w:ascii="Calibri" w:eastAsia="Times New Roman" w:hAnsi="Calibri" w:cs="Calibri"/>
                <w:b/>
                <w:bCs/>
                <w:color w:val="000000"/>
                <w:sz w:val="24"/>
                <w:szCs w:val="24"/>
                <w:lang w:eastAsia="tr-TR"/>
              </w:rPr>
              <w:t>İHALE</w:t>
            </w:r>
          </w:p>
        </w:tc>
        <w:tc>
          <w:tcPr>
            <w:tcW w:w="141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sz w:val="24"/>
                <w:szCs w:val="24"/>
                <w:lang w:eastAsia="tr-TR"/>
              </w:rPr>
            </w:pPr>
            <w:r w:rsidRPr="000D3D6F">
              <w:rPr>
                <w:rFonts w:ascii="Calibri" w:eastAsia="Times New Roman" w:hAnsi="Calibri" w:cs="Calibri"/>
                <w:b/>
                <w:bCs/>
                <w:color w:val="000000"/>
                <w:sz w:val="24"/>
                <w:szCs w:val="24"/>
                <w:lang w:eastAsia="tr-TR"/>
              </w:rPr>
              <w:t>LTB</w:t>
            </w:r>
          </w:p>
        </w:tc>
      </w:tr>
      <w:tr w:rsidR="002D2D0A" w:rsidRPr="000D3D6F" w:rsidTr="00536C76">
        <w:trPr>
          <w:trHeight w:val="480"/>
        </w:trPr>
        <w:tc>
          <w:tcPr>
            <w:tcW w:w="520"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1</w:t>
            </w:r>
          </w:p>
        </w:tc>
        <w:tc>
          <w:tcPr>
            <w:tcW w:w="289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sz w:val="18"/>
                <w:szCs w:val="18"/>
                <w:lang w:eastAsia="tr-TR"/>
              </w:rPr>
            </w:pPr>
            <w:r w:rsidRPr="000D3D6F">
              <w:rPr>
                <w:rFonts w:ascii="Calibri" w:eastAsia="Times New Roman" w:hAnsi="Calibri" w:cs="Calibri"/>
                <w:color w:val="000000"/>
                <w:sz w:val="18"/>
                <w:szCs w:val="18"/>
                <w:lang w:eastAsia="tr-TR"/>
              </w:rPr>
              <w:t>DR. NAİM ADİLOĞLU CADDESİ</w:t>
            </w:r>
          </w:p>
        </w:tc>
        <w:tc>
          <w:tcPr>
            <w:tcW w:w="3402"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sz w:val="18"/>
                <w:szCs w:val="18"/>
                <w:lang w:eastAsia="tr-TR"/>
              </w:rPr>
            </w:pPr>
            <w:r w:rsidRPr="000D3D6F">
              <w:rPr>
                <w:rFonts w:ascii="Calibri" w:eastAsia="Times New Roman" w:hAnsi="Calibri" w:cs="Calibri"/>
                <w:color w:val="000000"/>
                <w:sz w:val="18"/>
                <w:szCs w:val="18"/>
                <w:lang w:eastAsia="tr-TR"/>
              </w:rPr>
              <w:t>METEHAN SOSYAL KONUTLAR GİRİŞİ</w:t>
            </w:r>
          </w:p>
        </w:tc>
        <w:tc>
          <w:tcPr>
            <w:tcW w:w="1418"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1</w:t>
            </w:r>
          </w:p>
        </w:tc>
        <w:tc>
          <w:tcPr>
            <w:tcW w:w="141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0</w:t>
            </w:r>
          </w:p>
        </w:tc>
      </w:tr>
      <w:tr w:rsidR="002D2D0A" w:rsidRPr="000D3D6F" w:rsidTr="00536C76">
        <w:trPr>
          <w:trHeight w:val="300"/>
        </w:trPr>
        <w:tc>
          <w:tcPr>
            <w:tcW w:w="520"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lang w:eastAsia="tr-TR"/>
              </w:rPr>
            </w:pPr>
            <w:r w:rsidRPr="000D3D6F">
              <w:rPr>
                <w:rFonts w:ascii="Calibri" w:eastAsia="Times New Roman" w:hAnsi="Calibri" w:cs="Calibri"/>
                <w:b/>
                <w:bCs/>
                <w:color w:val="000000"/>
                <w:lang w:eastAsia="tr-TR"/>
              </w:rPr>
              <w:t>2</w:t>
            </w:r>
          </w:p>
        </w:tc>
        <w:tc>
          <w:tcPr>
            <w:tcW w:w="289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NAZIM HİKMET CADDESİ</w:t>
            </w:r>
          </w:p>
        </w:tc>
        <w:tc>
          <w:tcPr>
            <w:tcW w:w="3402"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BTMK ÖNÜ</w:t>
            </w:r>
          </w:p>
        </w:tc>
        <w:tc>
          <w:tcPr>
            <w:tcW w:w="1418"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1</w:t>
            </w:r>
          </w:p>
        </w:tc>
        <w:tc>
          <w:tcPr>
            <w:tcW w:w="141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0</w:t>
            </w:r>
          </w:p>
        </w:tc>
      </w:tr>
      <w:tr w:rsidR="002D2D0A" w:rsidRPr="000D3D6F" w:rsidTr="00536C76">
        <w:trPr>
          <w:trHeight w:val="300"/>
        </w:trPr>
        <w:tc>
          <w:tcPr>
            <w:tcW w:w="520"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lang w:eastAsia="tr-TR"/>
              </w:rPr>
            </w:pPr>
            <w:r w:rsidRPr="000D3D6F">
              <w:rPr>
                <w:rFonts w:ascii="Calibri" w:eastAsia="Times New Roman" w:hAnsi="Calibri" w:cs="Calibri"/>
                <w:b/>
                <w:bCs/>
                <w:color w:val="000000"/>
                <w:lang w:eastAsia="tr-TR"/>
              </w:rPr>
              <w:t>3</w:t>
            </w:r>
          </w:p>
        </w:tc>
        <w:tc>
          <w:tcPr>
            <w:tcW w:w="289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sz w:val="18"/>
                <w:szCs w:val="18"/>
                <w:lang w:eastAsia="tr-TR"/>
              </w:rPr>
            </w:pPr>
            <w:r w:rsidRPr="000D3D6F">
              <w:rPr>
                <w:rFonts w:ascii="Calibri" w:eastAsia="Times New Roman" w:hAnsi="Calibri" w:cs="Calibri"/>
                <w:color w:val="000000"/>
                <w:sz w:val="18"/>
                <w:szCs w:val="18"/>
                <w:lang w:eastAsia="tr-TR"/>
              </w:rPr>
              <w:t>KEMAL ŞEMİLER CADDESİ</w:t>
            </w:r>
          </w:p>
        </w:tc>
        <w:tc>
          <w:tcPr>
            <w:tcW w:w="3402"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sz w:val="18"/>
                <w:szCs w:val="18"/>
                <w:lang w:eastAsia="tr-TR"/>
              </w:rPr>
            </w:pPr>
            <w:r w:rsidRPr="000D3D6F">
              <w:rPr>
                <w:rFonts w:ascii="Calibri" w:eastAsia="Times New Roman" w:hAnsi="Calibri" w:cs="Calibri"/>
                <w:color w:val="000000"/>
                <w:sz w:val="18"/>
                <w:szCs w:val="18"/>
                <w:lang w:eastAsia="tr-TR"/>
              </w:rPr>
              <w:t>KİLER SUPERMARKET ÖNÜ</w:t>
            </w:r>
          </w:p>
        </w:tc>
        <w:tc>
          <w:tcPr>
            <w:tcW w:w="1418"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sz w:val="18"/>
                <w:szCs w:val="18"/>
                <w:lang w:eastAsia="tr-TR"/>
              </w:rPr>
            </w:pPr>
            <w:r w:rsidRPr="000D3D6F">
              <w:rPr>
                <w:rFonts w:ascii="Calibri" w:eastAsia="Times New Roman" w:hAnsi="Calibri" w:cs="Calibri"/>
                <w:color w:val="000000"/>
                <w:sz w:val="18"/>
                <w:szCs w:val="18"/>
                <w:lang w:eastAsia="tr-TR"/>
              </w:rPr>
              <w:t>1</w:t>
            </w:r>
          </w:p>
        </w:tc>
        <w:tc>
          <w:tcPr>
            <w:tcW w:w="141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0</w:t>
            </w:r>
          </w:p>
        </w:tc>
      </w:tr>
      <w:tr w:rsidR="002D2D0A" w:rsidRPr="000D3D6F" w:rsidTr="00536C76">
        <w:trPr>
          <w:trHeight w:val="480"/>
        </w:trPr>
        <w:tc>
          <w:tcPr>
            <w:tcW w:w="520"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lang w:eastAsia="tr-TR"/>
              </w:rPr>
            </w:pPr>
            <w:r w:rsidRPr="000D3D6F">
              <w:rPr>
                <w:rFonts w:ascii="Calibri" w:eastAsia="Times New Roman" w:hAnsi="Calibri" w:cs="Calibri"/>
                <w:b/>
                <w:bCs/>
                <w:color w:val="000000"/>
                <w:lang w:eastAsia="tr-TR"/>
              </w:rPr>
              <w:t>4</w:t>
            </w:r>
          </w:p>
        </w:tc>
        <w:tc>
          <w:tcPr>
            <w:tcW w:w="289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GZT. HASAN TAHSİN CADDESİ</w:t>
            </w:r>
          </w:p>
        </w:tc>
        <w:tc>
          <w:tcPr>
            <w:tcW w:w="3402"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ORTAKÖY LEVENT SOYKUT STADI KARŞISI</w:t>
            </w:r>
          </w:p>
        </w:tc>
        <w:tc>
          <w:tcPr>
            <w:tcW w:w="1418"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0</w:t>
            </w:r>
          </w:p>
        </w:tc>
        <w:tc>
          <w:tcPr>
            <w:tcW w:w="141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1</w:t>
            </w:r>
          </w:p>
        </w:tc>
      </w:tr>
      <w:tr w:rsidR="002D2D0A" w:rsidRPr="000D3D6F" w:rsidTr="00536C76">
        <w:trPr>
          <w:trHeight w:val="350"/>
        </w:trPr>
        <w:tc>
          <w:tcPr>
            <w:tcW w:w="520"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lang w:eastAsia="tr-TR"/>
              </w:rPr>
            </w:pPr>
            <w:r w:rsidRPr="000D3D6F">
              <w:rPr>
                <w:rFonts w:ascii="Calibri" w:eastAsia="Times New Roman" w:hAnsi="Calibri" w:cs="Calibri"/>
                <w:b/>
                <w:bCs/>
                <w:color w:val="000000"/>
                <w:lang w:eastAsia="tr-TR"/>
              </w:rPr>
              <w:t>5</w:t>
            </w:r>
          </w:p>
        </w:tc>
        <w:tc>
          <w:tcPr>
            <w:tcW w:w="289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GZT. HASAN TAHSİN CADDESİ</w:t>
            </w:r>
          </w:p>
        </w:tc>
        <w:tc>
          <w:tcPr>
            <w:tcW w:w="3402"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ORTAKÖY LEVENT SOYKUT STADI ÖNÜ</w:t>
            </w:r>
          </w:p>
        </w:tc>
        <w:tc>
          <w:tcPr>
            <w:tcW w:w="1418"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3</w:t>
            </w:r>
          </w:p>
        </w:tc>
        <w:tc>
          <w:tcPr>
            <w:tcW w:w="141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0</w:t>
            </w:r>
          </w:p>
        </w:tc>
      </w:tr>
      <w:tr w:rsidR="002D2D0A" w:rsidRPr="000D3D6F" w:rsidTr="00536C76">
        <w:trPr>
          <w:trHeight w:val="300"/>
        </w:trPr>
        <w:tc>
          <w:tcPr>
            <w:tcW w:w="520"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lang w:eastAsia="tr-TR"/>
              </w:rPr>
            </w:pPr>
            <w:r w:rsidRPr="000D3D6F">
              <w:rPr>
                <w:rFonts w:ascii="Calibri" w:eastAsia="Times New Roman" w:hAnsi="Calibri" w:cs="Calibri"/>
                <w:b/>
                <w:bCs/>
                <w:color w:val="000000"/>
                <w:lang w:eastAsia="tr-TR"/>
              </w:rPr>
              <w:t>6</w:t>
            </w:r>
          </w:p>
        </w:tc>
        <w:tc>
          <w:tcPr>
            <w:tcW w:w="289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ÖĞRETMENLER CADDESİ</w:t>
            </w:r>
          </w:p>
        </w:tc>
        <w:tc>
          <w:tcPr>
            <w:tcW w:w="3402"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KIRNI PİLİÇLERİ ÖNÜ</w:t>
            </w:r>
          </w:p>
        </w:tc>
        <w:tc>
          <w:tcPr>
            <w:tcW w:w="1418"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1</w:t>
            </w:r>
          </w:p>
        </w:tc>
        <w:tc>
          <w:tcPr>
            <w:tcW w:w="141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0</w:t>
            </w:r>
          </w:p>
        </w:tc>
      </w:tr>
      <w:tr w:rsidR="002D2D0A" w:rsidRPr="000D3D6F" w:rsidTr="00536C76">
        <w:trPr>
          <w:trHeight w:val="300"/>
        </w:trPr>
        <w:tc>
          <w:tcPr>
            <w:tcW w:w="520"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lang w:eastAsia="tr-TR"/>
              </w:rPr>
            </w:pPr>
            <w:r w:rsidRPr="000D3D6F">
              <w:rPr>
                <w:rFonts w:ascii="Calibri" w:eastAsia="Times New Roman" w:hAnsi="Calibri" w:cs="Calibri"/>
                <w:b/>
                <w:bCs/>
                <w:color w:val="000000"/>
                <w:lang w:eastAsia="tr-TR"/>
              </w:rPr>
              <w:t>7</w:t>
            </w:r>
          </w:p>
        </w:tc>
        <w:tc>
          <w:tcPr>
            <w:tcW w:w="289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ÖĞRETMENLER CADDESİ</w:t>
            </w:r>
          </w:p>
        </w:tc>
        <w:tc>
          <w:tcPr>
            <w:tcW w:w="3402"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YAVUZ KONNOLU SOKAK KAVŞAĞI</w:t>
            </w:r>
          </w:p>
        </w:tc>
        <w:tc>
          <w:tcPr>
            <w:tcW w:w="1418"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1</w:t>
            </w:r>
          </w:p>
        </w:tc>
        <w:tc>
          <w:tcPr>
            <w:tcW w:w="141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0</w:t>
            </w:r>
          </w:p>
        </w:tc>
      </w:tr>
      <w:tr w:rsidR="002D2D0A" w:rsidRPr="000D3D6F" w:rsidTr="00536C76">
        <w:trPr>
          <w:trHeight w:val="300"/>
        </w:trPr>
        <w:tc>
          <w:tcPr>
            <w:tcW w:w="520"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lang w:eastAsia="tr-TR"/>
              </w:rPr>
            </w:pPr>
            <w:r w:rsidRPr="000D3D6F">
              <w:rPr>
                <w:rFonts w:ascii="Calibri" w:eastAsia="Times New Roman" w:hAnsi="Calibri" w:cs="Calibri"/>
                <w:b/>
                <w:bCs/>
                <w:color w:val="000000"/>
                <w:lang w:eastAsia="tr-TR"/>
              </w:rPr>
              <w:t>8</w:t>
            </w:r>
          </w:p>
        </w:tc>
        <w:tc>
          <w:tcPr>
            <w:tcW w:w="289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MEHMET AKİF CADDESİ</w:t>
            </w:r>
          </w:p>
        </w:tc>
        <w:tc>
          <w:tcPr>
            <w:tcW w:w="3402"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GOLDEN TULIP HOTEL ÖNÜ</w:t>
            </w:r>
          </w:p>
        </w:tc>
        <w:tc>
          <w:tcPr>
            <w:tcW w:w="1418"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1</w:t>
            </w:r>
          </w:p>
        </w:tc>
        <w:tc>
          <w:tcPr>
            <w:tcW w:w="141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0</w:t>
            </w:r>
          </w:p>
        </w:tc>
      </w:tr>
      <w:tr w:rsidR="002D2D0A" w:rsidRPr="000D3D6F" w:rsidTr="00536C76">
        <w:trPr>
          <w:trHeight w:val="300"/>
        </w:trPr>
        <w:tc>
          <w:tcPr>
            <w:tcW w:w="520"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lang w:eastAsia="tr-TR"/>
              </w:rPr>
            </w:pPr>
            <w:r w:rsidRPr="000D3D6F">
              <w:rPr>
                <w:rFonts w:ascii="Calibri" w:eastAsia="Times New Roman" w:hAnsi="Calibri" w:cs="Calibri"/>
                <w:b/>
                <w:bCs/>
                <w:color w:val="000000"/>
                <w:lang w:eastAsia="tr-TR"/>
              </w:rPr>
              <w:t>9</w:t>
            </w:r>
          </w:p>
        </w:tc>
        <w:tc>
          <w:tcPr>
            <w:tcW w:w="289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MEHMET AKİF CADDESİ</w:t>
            </w:r>
          </w:p>
        </w:tc>
        <w:tc>
          <w:tcPr>
            <w:tcW w:w="3402"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BELEDİYE OTOPARKI GİRİŞİ</w:t>
            </w:r>
          </w:p>
        </w:tc>
        <w:tc>
          <w:tcPr>
            <w:tcW w:w="1418"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0</w:t>
            </w:r>
          </w:p>
        </w:tc>
        <w:tc>
          <w:tcPr>
            <w:tcW w:w="141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1</w:t>
            </w:r>
          </w:p>
        </w:tc>
      </w:tr>
      <w:tr w:rsidR="002D2D0A" w:rsidRPr="000D3D6F" w:rsidTr="00536C76">
        <w:trPr>
          <w:trHeight w:val="300"/>
        </w:trPr>
        <w:tc>
          <w:tcPr>
            <w:tcW w:w="520"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lang w:eastAsia="tr-TR"/>
              </w:rPr>
            </w:pPr>
            <w:r w:rsidRPr="000D3D6F">
              <w:rPr>
                <w:rFonts w:ascii="Calibri" w:eastAsia="Times New Roman" w:hAnsi="Calibri" w:cs="Calibri"/>
                <w:b/>
                <w:bCs/>
                <w:color w:val="000000"/>
                <w:lang w:eastAsia="tr-TR"/>
              </w:rPr>
              <w:t>10</w:t>
            </w:r>
          </w:p>
        </w:tc>
        <w:tc>
          <w:tcPr>
            <w:tcW w:w="289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ALİRIZA EFENDİ CADDESİ</w:t>
            </w:r>
          </w:p>
        </w:tc>
        <w:tc>
          <w:tcPr>
            <w:tcW w:w="3402"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CAN SİGORTA MÜDÜRLÜĞÜ YANI</w:t>
            </w:r>
          </w:p>
        </w:tc>
        <w:tc>
          <w:tcPr>
            <w:tcW w:w="1418"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1</w:t>
            </w:r>
          </w:p>
        </w:tc>
        <w:tc>
          <w:tcPr>
            <w:tcW w:w="141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0</w:t>
            </w:r>
          </w:p>
        </w:tc>
      </w:tr>
      <w:tr w:rsidR="002D2D0A" w:rsidRPr="000D3D6F" w:rsidTr="00536C76">
        <w:trPr>
          <w:trHeight w:val="300"/>
        </w:trPr>
        <w:tc>
          <w:tcPr>
            <w:tcW w:w="520"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lang w:eastAsia="tr-TR"/>
              </w:rPr>
            </w:pPr>
            <w:r w:rsidRPr="000D3D6F">
              <w:rPr>
                <w:rFonts w:ascii="Calibri" w:eastAsia="Times New Roman" w:hAnsi="Calibri" w:cs="Calibri"/>
                <w:b/>
                <w:bCs/>
                <w:color w:val="000000"/>
                <w:lang w:eastAsia="tr-TR"/>
              </w:rPr>
              <w:t>11</w:t>
            </w:r>
          </w:p>
        </w:tc>
        <w:tc>
          <w:tcPr>
            <w:tcW w:w="289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ALİRIZA EFENDİ CADDESİ</w:t>
            </w:r>
          </w:p>
        </w:tc>
        <w:tc>
          <w:tcPr>
            <w:tcW w:w="3402"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TEPE HOME ÖNÜ</w:t>
            </w:r>
          </w:p>
        </w:tc>
        <w:tc>
          <w:tcPr>
            <w:tcW w:w="1418"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1</w:t>
            </w:r>
          </w:p>
        </w:tc>
        <w:tc>
          <w:tcPr>
            <w:tcW w:w="141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1</w:t>
            </w:r>
          </w:p>
        </w:tc>
      </w:tr>
      <w:tr w:rsidR="002D2D0A" w:rsidRPr="000D3D6F" w:rsidTr="00536C76">
        <w:trPr>
          <w:trHeight w:val="354"/>
        </w:trPr>
        <w:tc>
          <w:tcPr>
            <w:tcW w:w="520"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lang w:eastAsia="tr-TR"/>
              </w:rPr>
            </w:pPr>
            <w:r w:rsidRPr="000D3D6F">
              <w:rPr>
                <w:rFonts w:ascii="Calibri" w:eastAsia="Times New Roman" w:hAnsi="Calibri" w:cs="Calibri"/>
                <w:b/>
                <w:bCs/>
                <w:color w:val="000000"/>
                <w:lang w:eastAsia="tr-TR"/>
              </w:rPr>
              <w:t>12</w:t>
            </w:r>
          </w:p>
        </w:tc>
        <w:tc>
          <w:tcPr>
            <w:tcW w:w="289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YZB. TEKİN YURDABAK CADDESİ</w:t>
            </w:r>
          </w:p>
        </w:tc>
        <w:tc>
          <w:tcPr>
            <w:tcW w:w="3402"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HANDEGÜL GÜNAY ECZANESİ KARŞISI</w:t>
            </w:r>
          </w:p>
        </w:tc>
        <w:tc>
          <w:tcPr>
            <w:tcW w:w="1418"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0</w:t>
            </w:r>
          </w:p>
        </w:tc>
        <w:tc>
          <w:tcPr>
            <w:tcW w:w="141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1</w:t>
            </w:r>
          </w:p>
        </w:tc>
      </w:tr>
      <w:tr w:rsidR="002D2D0A" w:rsidRPr="000D3D6F" w:rsidTr="00536C76">
        <w:trPr>
          <w:trHeight w:val="416"/>
        </w:trPr>
        <w:tc>
          <w:tcPr>
            <w:tcW w:w="520"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lang w:eastAsia="tr-TR"/>
              </w:rPr>
            </w:pPr>
            <w:r w:rsidRPr="000D3D6F">
              <w:rPr>
                <w:rFonts w:ascii="Calibri" w:eastAsia="Times New Roman" w:hAnsi="Calibri" w:cs="Calibri"/>
                <w:b/>
                <w:bCs/>
                <w:color w:val="000000"/>
                <w:lang w:eastAsia="tr-TR"/>
              </w:rPr>
              <w:t>13</w:t>
            </w:r>
          </w:p>
        </w:tc>
        <w:tc>
          <w:tcPr>
            <w:tcW w:w="289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YZB. TEKİN YURDABAK CADDESİ</w:t>
            </w:r>
          </w:p>
        </w:tc>
        <w:tc>
          <w:tcPr>
            <w:tcW w:w="3402"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YENİYÜZYIL ANAOKULU KARŞISI</w:t>
            </w:r>
          </w:p>
        </w:tc>
        <w:tc>
          <w:tcPr>
            <w:tcW w:w="1418"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1</w:t>
            </w:r>
          </w:p>
        </w:tc>
        <w:tc>
          <w:tcPr>
            <w:tcW w:w="141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0</w:t>
            </w:r>
          </w:p>
        </w:tc>
      </w:tr>
      <w:tr w:rsidR="002D2D0A" w:rsidRPr="000D3D6F" w:rsidTr="00536C76">
        <w:trPr>
          <w:trHeight w:val="394"/>
        </w:trPr>
        <w:tc>
          <w:tcPr>
            <w:tcW w:w="520"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lang w:eastAsia="tr-TR"/>
              </w:rPr>
            </w:pPr>
            <w:r w:rsidRPr="000D3D6F">
              <w:rPr>
                <w:rFonts w:ascii="Calibri" w:eastAsia="Times New Roman" w:hAnsi="Calibri" w:cs="Calibri"/>
                <w:b/>
                <w:bCs/>
                <w:color w:val="000000"/>
                <w:lang w:eastAsia="tr-TR"/>
              </w:rPr>
              <w:t>14</w:t>
            </w:r>
          </w:p>
        </w:tc>
        <w:tc>
          <w:tcPr>
            <w:tcW w:w="289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YZB. TEKİN YURDABAK CADDESİ</w:t>
            </w:r>
          </w:p>
        </w:tc>
        <w:tc>
          <w:tcPr>
            <w:tcW w:w="3402"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sz w:val="18"/>
                <w:szCs w:val="18"/>
                <w:lang w:eastAsia="tr-TR"/>
              </w:rPr>
            </w:pPr>
            <w:r w:rsidRPr="000D3D6F">
              <w:rPr>
                <w:rFonts w:ascii="Calibri" w:eastAsia="Times New Roman" w:hAnsi="Calibri" w:cs="Calibri"/>
                <w:sz w:val="18"/>
                <w:szCs w:val="18"/>
                <w:lang w:eastAsia="tr-TR"/>
              </w:rPr>
              <w:t>YENİYÜZYIL ANAOKULU ÖNÜ</w:t>
            </w:r>
          </w:p>
        </w:tc>
        <w:tc>
          <w:tcPr>
            <w:tcW w:w="1418"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1</w:t>
            </w:r>
          </w:p>
        </w:tc>
        <w:tc>
          <w:tcPr>
            <w:tcW w:w="141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0</w:t>
            </w:r>
          </w:p>
        </w:tc>
      </w:tr>
      <w:tr w:rsidR="002D2D0A" w:rsidRPr="000D3D6F" w:rsidTr="00536C76">
        <w:trPr>
          <w:trHeight w:val="315"/>
        </w:trPr>
        <w:tc>
          <w:tcPr>
            <w:tcW w:w="6819" w:type="dxa"/>
            <w:gridSpan w:val="3"/>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color w:val="000000"/>
                <w:lang w:eastAsia="tr-TR"/>
              </w:rPr>
            </w:pPr>
            <w:r w:rsidRPr="000D3D6F">
              <w:rPr>
                <w:rFonts w:ascii="Calibri" w:eastAsia="Times New Roman" w:hAnsi="Calibri" w:cs="Calibri"/>
                <w:color w:val="000000"/>
                <w:lang w:eastAsia="tr-TR"/>
              </w:rPr>
              <w:t> </w:t>
            </w:r>
          </w:p>
        </w:tc>
        <w:tc>
          <w:tcPr>
            <w:tcW w:w="1418"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lang w:eastAsia="tr-TR"/>
              </w:rPr>
            </w:pPr>
            <w:r w:rsidRPr="000D3D6F">
              <w:rPr>
                <w:rFonts w:ascii="Calibri" w:eastAsia="Times New Roman" w:hAnsi="Calibri" w:cs="Calibri"/>
                <w:b/>
                <w:bCs/>
                <w:color w:val="000000"/>
                <w:lang w:eastAsia="tr-TR"/>
              </w:rPr>
              <w:t>13</w:t>
            </w:r>
          </w:p>
        </w:tc>
        <w:tc>
          <w:tcPr>
            <w:tcW w:w="1417" w:type="dxa"/>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lang w:eastAsia="tr-TR"/>
              </w:rPr>
            </w:pPr>
            <w:r w:rsidRPr="000D3D6F">
              <w:rPr>
                <w:rFonts w:ascii="Calibri" w:eastAsia="Times New Roman" w:hAnsi="Calibri" w:cs="Calibri"/>
                <w:b/>
                <w:bCs/>
                <w:color w:val="000000"/>
                <w:lang w:eastAsia="tr-TR"/>
              </w:rPr>
              <w:t>4</w:t>
            </w:r>
          </w:p>
        </w:tc>
      </w:tr>
      <w:tr w:rsidR="002D2D0A" w:rsidRPr="000D3D6F" w:rsidTr="00536C76">
        <w:trPr>
          <w:trHeight w:val="330"/>
        </w:trPr>
        <w:tc>
          <w:tcPr>
            <w:tcW w:w="6819" w:type="dxa"/>
            <w:gridSpan w:val="3"/>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sz w:val="24"/>
                <w:szCs w:val="24"/>
                <w:lang w:eastAsia="tr-TR"/>
              </w:rPr>
            </w:pPr>
            <w:r w:rsidRPr="000D3D6F">
              <w:rPr>
                <w:rFonts w:ascii="Calibri" w:eastAsia="Times New Roman" w:hAnsi="Calibri" w:cs="Calibri"/>
                <w:b/>
                <w:bCs/>
                <w:color w:val="000000"/>
                <w:sz w:val="24"/>
                <w:szCs w:val="24"/>
                <w:lang w:eastAsia="tr-TR"/>
              </w:rPr>
              <w:t>GENEL TOPLAM</w:t>
            </w:r>
          </w:p>
        </w:tc>
        <w:tc>
          <w:tcPr>
            <w:tcW w:w="2835" w:type="dxa"/>
            <w:gridSpan w:val="2"/>
            <w:shd w:val="clear" w:color="auto" w:fill="auto"/>
            <w:vAlign w:val="center"/>
            <w:hideMark/>
          </w:tcPr>
          <w:p w:rsidR="002D2D0A" w:rsidRPr="000D3D6F" w:rsidRDefault="002D2D0A" w:rsidP="002D2D0A">
            <w:pPr>
              <w:spacing w:after="0" w:line="240" w:lineRule="auto"/>
              <w:jc w:val="center"/>
              <w:rPr>
                <w:rFonts w:ascii="Calibri" w:eastAsia="Times New Roman" w:hAnsi="Calibri" w:cs="Calibri"/>
                <w:b/>
                <w:bCs/>
                <w:color w:val="000000"/>
                <w:lang w:eastAsia="tr-TR"/>
              </w:rPr>
            </w:pPr>
            <w:r w:rsidRPr="000D3D6F">
              <w:rPr>
                <w:rFonts w:ascii="Calibri" w:eastAsia="Times New Roman" w:hAnsi="Calibri" w:cs="Calibri"/>
                <w:b/>
                <w:bCs/>
                <w:color w:val="000000"/>
                <w:lang w:eastAsia="tr-TR"/>
              </w:rPr>
              <w:t>17</w:t>
            </w:r>
          </w:p>
        </w:tc>
      </w:tr>
    </w:tbl>
    <w:p w:rsidR="00D0722A" w:rsidRDefault="00D0722A">
      <w:pPr>
        <w:pStyle w:val="ListParagraph"/>
        <w:ind w:left="360"/>
        <w:jc w:val="both"/>
        <w:rPr>
          <w:rFonts w:ascii="Times New Roman" w:hAnsi="Times New Roman" w:cs="Times New Roman"/>
          <w:sz w:val="24"/>
          <w:szCs w:val="24"/>
        </w:rPr>
      </w:pPr>
    </w:p>
    <w:tbl>
      <w:tblPr>
        <w:tblW w:w="9649" w:type="dxa"/>
        <w:tblInd w:w="60" w:type="dxa"/>
        <w:tblCellMar>
          <w:left w:w="70" w:type="dxa"/>
          <w:right w:w="70" w:type="dxa"/>
        </w:tblCellMar>
        <w:tblLook w:val="04A0"/>
      </w:tblPr>
      <w:tblGrid>
        <w:gridCol w:w="364"/>
        <w:gridCol w:w="3389"/>
        <w:gridCol w:w="3061"/>
        <w:gridCol w:w="659"/>
        <w:gridCol w:w="759"/>
        <w:gridCol w:w="201"/>
        <w:gridCol w:w="1216"/>
      </w:tblGrid>
      <w:tr w:rsidR="00536C76" w:rsidRPr="00536C76" w:rsidTr="00536C76">
        <w:trPr>
          <w:trHeight w:val="420"/>
        </w:trPr>
        <w:tc>
          <w:tcPr>
            <w:tcW w:w="3753" w:type="dxa"/>
            <w:gridSpan w:val="2"/>
            <w:tcBorders>
              <w:top w:val="nil"/>
              <w:left w:val="nil"/>
              <w:bottom w:val="nil"/>
              <w:right w:val="nil"/>
            </w:tcBorders>
            <w:shd w:val="clear" w:color="auto" w:fill="auto"/>
            <w:noWrap/>
            <w:vAlign w:val="bottom"/>
            <w:hideMark/>
          </w:tcPr>
          <w:p w:rsidR="00536C76" w:rsidRPr="00536C76" w:rsidRDefault="00536C76" w:rsidP="00536C76">
            <w:pPr>
              <w:spacing w:after="0" w:line="240" w:lineRule="auto"/>
              <w:rPr>
                <w:rFonts w:ascii="Calibri" w:eastAsia="Times New Roman" w:hAnsi="Calibri" w:cs="Calibri"/>
                <w:b/>
                <w:bCs/>
                <w:color w:val="000000"/>
                <w:sz w:val="32"/>
                <w:szCs w:val="32"/>
                <w:lang w:eastAsia="tr-TR"/>
              </w:rPr>
            </w:pPr>
            <w:r w:rsidRPr="00536C76">
              <w:rPr>
                <w:rFonts w:ascii="Calibri" w:eastAsia="Times New Roman" w:hAnsi="Calibri" w:cs="Calibri"/>
                <w:b/>
                <w:bCs/>
                <w:color w:val="000000"/>
                <w:sz w:val="32"/>
                <w:szCs w:val="32"/>
                <w:lang w:eastAsia="tr-TR"/>
              </w:rPr>
              <w:t>2. BÖLGE</w:t>
            </w:r>
          </w:p>
        </w:tc>
        <w:tc>
          <w:tcPr>
            <w:tcW w:w="3720" w:type="dxa"/>
            <w:gridSpan w:val="2"/>
            <w:tcBorders>
              <w:top w:val="nil"/>
              <w:left w:val="nil"/>
              <w:bottom w:val="nil"/>
              <w:right w:val="nil"/>
            </w:tcBorders>
            <w:shd w:val="clear" w:color="auto" w:fill="auto"/>
            <w:noWrap/>
            <w:vAlign w:val="bottom"/>
            <w:hideMark/>
          </w:tcPr>
          <w:p w:rsidR="00536C76" w:rsidRPr="00536C76" w:rsidRDefault="00536C76" w:rsidP="00536C76">
            <w:pPr>
              <w:spacing w:after="0" w:line="240" w:lineRule="auto"/>
              <w:rPr>
                <w:rFonts w:ascii="Calibri" w:eastAsia="Times New Roman" w:hAnsi="Calibri" w:cs="Calibri"/>
                <w:color w:val="000000"/>
                <w:lang w:eastAsia="tr-TR"/>
              </w:rPr>
            </w:pPr>
          </w:p>
        </w:tc>
        <w:tc>
          <w:tcPr>
            <w:tcW w:w="960" w:type="dxa"/>
            <w:gridSpan w:val="2"/>
            <w:tcBorders>
              <w:top w:val="nil"/>
              <w:left w:val="nil"/>
              <w:bottom w:val="nil"/>
              <w:right w:val="nil"/>
            </w:tcBorders>
            <w:shd w:val="clear" w:color="auto" w:fill="auto"/>
            <w:noWrap/>
            <w:vAlign w:val="bottom"/>
            <w:hideMark/>
          </w:tcPr>
          <w:p w:rsidR="00536C76" w:rsidRPr="00536C76" w:rsidRDefault="00536C76" w:rsidP="00536C76">
            <w:pPr>
              <w:spacing w:after="0" w:line="240" w:lineRule="auto"/>
              <w:rPr>
                <w:rFonts w:ascii="Calibri" w:eastAsia="Times New Roman" w:hAnsi="Calibri" w:cs="Calibri"/>
                <w:color w:val="000000"/>
                <w:lang w:eastAsia="tr-TR"/>
              </w:rPr>
            </w:pPr>
          </w:p>
        </w:tc>
        <w:tc>
          <w:tcPr>
            <w:tcW w:w="1216" w:type="dxa"/>
            <w:tcBorders>
              <w:top w:val="nil"/>
              <w:left w:val="nil"/>
              <w:bottom w:val="nil"/>
              <w:right w:val="nil"/>
            </w:tcBorders>
            <w:shd w:val="clear" w:color="auto" w:fill="auto"/>
            <w:noWrap/>
            <w:vAlign w:val="bottom"/>
            <w:hideMark/>
          </w:tcPr>
          <w:p w:rsidR="00536C76" w:rsidRPr="00536C76" w:rsidRDefault="00536C76" w:rsidP="00536C76">
            <w:pPr>
              <w:spacing w:after="0" w:line="240" w:lineRule="auto"/>
              <w:rPr>
                <w:rFonts w:ascii="Calibri" w:eastAsia="Times New Roman" w:hAnsi="Calibri" w:cs="Calibri"/>
                <w:color w:val="000000"/>
                <w:lang w:eastAsia="tr-TR"/>
              </w:rPr>
            </w:pPr>
          </w:p>
        </w:tc>
      </w:tr>
      <w:tr w:rsidR="00536C76" w:rsidRPr="00536C76" w:rsidTr="00536C76">
        <w:trPr>
          <w:trHeight w:val="315"/>
        </w:trPr>
        <w:tc>
          <w:tcPr>
            <w:tcW w:w="364" w:type="dxa"/>
            <w:tcBorders>
              <w:top w:val="nil"/>
              <w:left w:val="nil"/>
              <w:bottom w:val="nil"/>
              <w:right w:val="nil"/>
            </w:tcBorders>
            <w:shd w:val="clear" w:color="auto" w:fill="auto"/>
            <w:noWrap/>
            <w:vAlign w:val="bottom"/>
            <w:hideMark/>
          </w:tcPr>
          <w:p w:rsidR="00536C76" w:rsidRPr="00536C76" w:rsidRDefault="00536C76" w:rsidP="00536C76">
            <w:pPr>
              <w:spacing w:after="0" w:line="240" w:lineRule="auto"/>
              <w:rPr>
                <w:rFonts w:ascii="Calibri" w:eastAsia="Times New Roman" w:hAnsi="Calibri" w:cs="Calibri"/>
                <w:color w:val="000000"/>
                <w:lang w:eastAsia="tr-TR"/>
              </w:rPr>
            </w:pPr>
          </w:p>
        </w:tc>
        <w:tc>
          <w:tcPr>
            <w:tcW w:w="3389" w:type="dxa"/>
            <w:tcBorders>
              <w:top w:val="nil"/>
              <w:left w:val="nil"/>
              <w:bottom w:val="nil"/>
              <w:right w:val="nil"/>
            </w:tcBorders>
            <w:shd w:val="clear" w:color="auto" w:fill="auto"/>
            <w:noWrap/>
            <w:vAlign w:val="bottom"/>
            <w:hideMark/>
          </w:tcPr>
          <w:p w:rsidR="00536C76" w:rsidRPr="00536C76" w:rsidRDefault="00536C76" w:rsidP="00536C76">
            <w:pPr>
              <w:spacing w:after="0" w:line="240" w:lineRule="auto"/>
              <w:rPr>
                <w:rFonts w:ascii="Calibri" w:eastAsia="Times New Roman" w:hAnsi="Calibri" w:cs="Calibri"/>
                <w:color w:val="000000"/>
                <w:lang w:eastAsia="tr-TR"/>
              </w:rPr>
            </w:pPr>
          </w:p>
        </w:tc>
        <w:tc>
          <w:tcPr>
            <w:tcW w:w="3720" w:type="dxa"/>
            <w:gridSpan w:val="2"/>
            <w:tcBorders>
              <w:top w:val="nil"/>
              <w:left w:val="nil"/>
              <w:bottom w:val="nil"/>
              <w:right w:val="nil"/>
            </w:tcBorders>
            <w:shd w:val="clear" w:color="auto" w:fill="auto"/>
            <w:noWrap/>
            <w:vAlign w:val="bottom"/>
            <w:hideMark/>
          </w:tcPr>
          <w:p w:rsidR="00536C76" w:rsidRPr="00536C76" w:rsidRDefault="00536C76" w:rsidP="00536C76">
            <w:pPr>
              <w:spacing w:after="0" w:line="240" w:lineRule="auto"/>
              <w:rPr>
                <w:rFonts w:ascii="Calibri" w:eastAsia="Times New Roman" w:hAnsi="Calibri" w:cs="Calibri"/>
                <w:color w:val="000000"/>
                <w:lang w:eastAsia="tr-TR"/>
              </w:rPr>
            </w:pPr>
          </w:p>
        </w:tc>
        <w:tc>
          <w:tcPr>
            <w:tcW w:w="960" w:type="dxa"/>
            <w:gridSpan w:val="2"/>
            <w:tcBorders>
              <w:top w:val="nil"/>
              <w:left w:val="nil"/>
              <w:bottom w:val="nil"/>
              <w:right w:val="nil"/>
            </w:tcBorders>
            <w:shd w:val="clear" w:color="auto" w:fill="auto"/>
            <w:noWrap/>
            <w:vAlign w:val="bottom"/>
            <w:hideMark/>
          </w:tcPr>
          <w:p w:rsidR="00536C76" w:rsidRPr="00536C76" w:rsidRDefault="00536C76" w:rsidP="00536C76">
            <w:pPr>
              <w:spacing w:after="0" w:line="240" w:lineRule="auto"/>
              <w:rPr>
                <w:rFonts w:ascii="Calibri" w:eastAsia="Times New Roman" w:hAnsi="Calibri" w:cs="Calibri"/>
                <w:color w:val="000000"/>
                <w:lang w:eastAsia="tr-TR"/>
              </w:rPr>
            </w:pPr>
          </w:p>
        </w:tc>
        <w:tc>
          <w:tcPr>
            <w:tcW w:w="1216" w:type="dxa"/>
            <w:tcBorders>
              <w:top w:val="nil"/>
              <w:left w:val="nil"/>
              <w:bottom w:val="nil"/>
              <w:right w:val="nil"/>
            </w:tcBorders>
            <w:shd w:val="clear" w:color="auto" w:fill="auto"/>
            <w:noWrap/>
            <w:vAlign w:val="bottom"/>
            <w:hideMark/>
          </w:tcPr>
          <w:p w:rsidR="00536C76" w:rsidRPr="00536C76" w:rsidRDefault="00536C76" w:rsidP="00536C76">
            <w:pPr>
              <w:spacing w:after="0" w:line="240" w:lineRule="auto"/>
              <w:rPr>
                <w:rFonts w:ascii="Calibri" w:eastAsia="Times New Roman" w:hAnsi="Calibri" w:cs="Calibri"/>
                <w:color w:val="000000"/>
                <w:lang w:eastAsia="tr-TR"/>
              </w:rPr>
            </w:pPr>
          </w:p>
        </w:tc>
      </w:tr>
      <w:tr w:rsidR="00536C76" w:rsidRPr="00536C76" w:rsidTr="00536C76">
        <w:trPr>
          <w:trHeight w:val="390"/>
        </w:trPr>
        <w:tc>
          <w:tcPr>
            <w:tcW w:w="9649"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8"/>
                <w:szCs w:val="28"/>
                <w:lang w:eastAsia="tr-TR"/>
              </w:rPr>
            </w:pPr>
            <w:r w:rsidRPr="00536C76">
              <w:rPr>
                <w:rFonts w:ascii="Calibri" w:eastAsia="Times New Roman" w:hAnsi="Calibri" w:cs="Calibri"/>
                <w:b/>
                <w:bCs/>
                <w:color w:val="000000"/>
                <w:sz w:val="28"/>
                <w:szCs w:val="28"/>
                <w:lang w:eastAsia="tr-TR"/>
              </w:rPr>
              <w:t>BILLBOARD LİSTESİ</w:t>
            </w:r>
          </w:p>
        </w:tc>
      </w:tr>
      <w:tr w:rsidR="00536C76" w:rsidRPr="00536C76" w:rsidTr="00536C76">
        <w:trPr>
          <w:trHeight w:val="330"/>
        </w:trPr>
        <w:tc>
          <w:tcPr>
            <w:tcW w:w="364" w:type="dxa"/>
            <w:tcBorders>
              <w:top w:val="nil"/>
              <w:left w:val="single" w:sz="8" w:space="0" w:color="auto"/>
              <w:bottom w:val="single" w:sz="8" w:space="0" w:color="auto"/>
              <w:right w:val="nil"/>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r w:rsidRPr="00536C76">
              <w:rPr>
                <w:rFonts w:ascii="Calibri" w:eastAsia="Times New Roman" w:hAnsi="Calibri" w:cs="Calibri"/>
                <w:b/>
                <w:bCs/>
                <w:color w:val="000000"/>
                <w:sz w:val="24"/>
                <w:szCs w:val="24"/>
                <w:lang w:eastAsia="tr-TR"/>
              </w:rPr>
              <w:t> </w:t>
            </w:r>
          </w:p>
        </w:tc>
        <w:tc>
          <w:tcPr>
            <w:tcW w:w="3389" w:type="dxa"/>
            <w:tcBorders>
              <w:top w:val="nil"/>
              <w:left w:val="single" w:sz="8" w:space="0" w:color="auto"/>
              <w:bottom w:val="single" w:sz="8" w:space="0" w:color="auto"/>
              <w:right w:val="single" w:sz="8" w:space="0" w:color="auto"/>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r w:rsidRPr="00536C76">
              <w:rPr>
                <w:rFonts w:ascii="Calibri" w:eastAsia="Times New Roman" w:hAnsi="Calibri" w:cs="Calibri"/>
                <w:b/>
                <w:bCs/>
                <w:color w:val="000000"/>
                <w:sz w:val="24"/>
                <w:szCs w:val="24"/>
                <w:lang w:eastAsia="tr-TR"/>
              </w:rPr>
              <w:t>CADDE/SOKAK</w:t>
            </w:r>
          </w:p>
        </w:tc>
        <w:tc>
          <w:tcPr>
            <w:tcW w:w="3061" w:type="dxa"/>
            <w:tcBorders>
              <w:top w:val="nil"/>
              <w:left w:val="nil"/>
              <w:bottom w:val="single" w:sz="8" w:space="0" w:color="auto"/>
              <w:right w:val="nil"/>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r w:rsidRPr="00536C76">
              <w:rPr>
                <w:rFonts w:ascii="Calibri" w:eastAsia="Times New Roman" w:hAnsi="Calibri" w:cs="Calibri"/>
                <w:b/>
                <w:bCs/>
                <w:color w:val="000000"/>
                <w:sz w:val="24"/>
                <w:szCs w:val="24"/>
                <w:lang w:eastAsia="tr-TR"/>
              </w:rPr>
              <w:t>YER</w:t>
            </w:r>
          </w:p>
        </w:tc>
        <w:tc>
          <w:tcPr>
            <w:tcW w:w="1418" w:type="dxa"/>
            <w:gridSpan w:val="2"/>
            <w:tcBorders>
              <w:top w:val="nil"/>
              <w:left w:val="single" w:sz="8" w:space="0" w:color="auto"/>
              <w:bottom w:val="single" w:sz="8" w:space="0" w:color="auto"/>
              <w:right w:val="single" w:sz="8" w:space="0" w:color="auto"/>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r w:rsidRPr="00536C76">
              <w:rPr>
                <w:rFonts w:ascii="Calibri" w:eastAsia="Times New Roman" w:hAnsi="Calibri" w:cs="Calibri"/>
                <w:b/>
                <w:bCs/>
                <w:color w:val="000000"/>
                <w:sz w:val="24"/>
                <w:szCs w:val="24"/>
                <w:lang w:eastAsia="tr-TR"/>
              </w:rPr>
              <w:t>İHALE</w:t>
            </w:r>
          </w:p>
        </w:tc>
        <w:tc>
          <w:tcPr>
            <w:tcW w:w="1417" w:type="dxa"/>
            <w:gridSpan w:val="2"/>
            <w:tcBorders>
              <w:top w:val="nil"/>
              <w:left w:val="nil"/>
              <w:bottom w:val="single" w:sz="8" w:space="0" w:color="auto"/>
              <w:right w:val="single" w:sz="8" w:space="0" w:color="auto"/>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r w:rsidRPr="00536C76">
              <w:rPr>
                <w:rFonts w:ascii="Calibri" w:eastAsia="Times New Roman" w:hAnsi="Calibri" w:cs="Calibri"/>
                <w:b/>
                <w:bCs/>
                <w:color w:val="000000"/>
                <w:sz w:val="24"/>
                <w:szCs w:val="24"/>
                <w:lang w:eastAsia="tr-TR"/>
              </w:rPr>
              <w:t>LTB</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1</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GZT. KEMAL AŞIK CADDESİ</w:t>
            </w:r>
          </w:p>
        </w:tc>
        <w:tc>
          <w:tcPr>
            <w:tcW w:w="3061"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OTOBÜS TERMİNALİ KÖŞESİ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4</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2</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ATATÜRK CADDESİ</w:t>
            </w:r>
          </w:p>
        </w:tc>
        <w:tc>
          <w:tcPr>
            <w:tcW w:w="3061"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OTOBÜS TERMİNALİ GİRİŞİ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5</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3</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ATATÜRK CADDESİ</w:t>
            </w:r>
          </w:p>
        </w:tc>
        <w:tc>
          <w:tcPr>
            <w:tcW w:w="3061"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ATİLLA TOPALOĞLU SAHASI ÖNÜ</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4</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4</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ATATÜRK CADDESİ</w:t>
            </w:r>
          </w:p>
        </w:tc>
        <w:tc>
          <w:tcPr>
            <w:tcW w:w="3061"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ATİLLA TOPALOĞLU SAHASI ÖNÜ-LTB KARŞISI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3</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5</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CEMAL GÜRSEL CADDESİ</w:t>
            </w:r>
          </w:p>
        </w:tc>
        <w:tc>
          <w:tcPr>
            <w:tcW w:w="3061"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KARAYOLLARI DAİRESİ ÖNÜ</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4</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6</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CEMAL GÜRSEL CADDESİ</w:t>
            </w:r>
          </w:p>
        </w:tc>
        <w:tc>
          <w:tcPr>
            <w:tcW w:w="3061"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SEDAT SİMAVİ ENDÜSTRİ MESLEK LİSESİ KARŞISI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2</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7</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CEMAL GÜRSEL CADDESİ</w:t>
            </w:r>
          </w:p>
        </w:tc>
        <w:tc>
          <w:tcPr>
            <w:tcW w:w="3061"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SEDAT SİMAVİ ENDÜSTRİ MESLEK LİSESİ ÖNÜ</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4</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8</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İSMAİL BEYOĞLU CADDESİ</w:t>
            </w:r>
          </w:p>
        </w:tc>
        <w:tc>
          <w:tcPr>
            <w:tcW w:w="3061"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ATATÜRK ÖĞRETMEN AKADEMİSİ ÇEMBERİ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4</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9</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BEDREDDİN DEMİREL CADDESİ</w:t>
            </w:r>
          </w:p>
        </w:tc>
        <w:tc>
          <w:tcPr>
            <w:tcW w:w="3061"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BARIŞ ANITI YANI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10</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10</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BEDREDDİN DEMİREL CADDESİ</w:t>
            </w:r>
          </w:p>
        </w:tc>
        <w:tc>
          <w:tcPr>
            <w:tcW w:w="3061"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BAŞBAKANLIK IŞIKLARI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2</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15"/>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11</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SELÇUKLU CADDESİ</w:t>
            </w:r>
          </w:p>
        </w:tc>
        <w:tc>
          <w:tcPr>
            <w:tcW w:w="3061"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GELİBOLU İLKOKULU KARŞISI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4</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15"/>
        </w:trPr>
        <w:tc>
          <w:tcPr>
            <w:tcW w:w="6814"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 </w:t>
            </w:r>
          </w:p>
        </w:tc>
        <w:tc>
          <w:tcPr>
            <w:tcW w:w="1418" w:type="dxa"/>
            <w:gridSpan w:val="2"/>
            <w:tcBorders>
              <w:top w:val="single" w:sz="8" w:space="0" w:color="auto"/>
              <w:left w:val="nil"/>
              <w:bottom w:val="single" w:sz="8" w:space="0" w:color="auto"/>
              <w:right w:val="single" w:sz="8" w:space="0" w:color="auto"/>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46</w:t>
            </w:r>
          </w:p>
        </w:tc>
        <w:tc>
          <w:tcPr>
            <w:tcW w:w="1417" w:type="dxa"/>
            <w:gridSpan w:val="2"/>
            <w:tcBorders>
              <w:top w:val="single" w:sz="8" w:space="0" w:color="auto"/>
              <w:left w:val="nil"/>
              <w:bottom w:val="single" w:sz="8" w:space="0" w:color="auto"/>
              <w:right w:val="single" w:sz="8" w:space="0" w:color="auto"/>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3</w:t>
            </w:r>
          </w:p>
        </w:tc>
      </w:tr>
      <w:tr w:rsidR="00536C76" w:rsidRPr="00536C76" w:rsidTr="00536C76">
        <w:trPr>
          <w:trHeight w:val="330"/>
        </w:trPr>
        <w:tc>
          <w:tcPr>
            <w:tcW w:w="6814"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r w:rsidRPr="00536C76">
              <w:rPr>
                <w:rFonts w:ascii="Calibri" w:eastAsia="Times New Roman" w:hAnsi="Calibri" w:cs="Calibri"/>
                <w:b/>
                <w:bCs/>
                <w:color w:val="000000"/>
                <w:sz w:val="24"/>
                <w:szCs w:val="24"/>
                <w:lang w:eastAsia="tr-TR"/>
              </w:rPr>
              <w:t>GENEL TOPLAM</w:t>
            </w:r>
          </w:p>
        </w:tc>
        <w:tc>
          <w:tcPr>
            <w:tcW w:w="2835" w:type="dxa"/>
            <w:gridSpan w:val="4"/>
            <w:tcBorders>
              <w:top w:val="single" w:sz="8" w:space="0" w:color="auto"/>
              <w:left w:val="nil"/>
              <w:bottom w:val="single" w:sz="8" w:space="0" w:color="auto"/>
              <w:right w:val="single" w:sz="8" w:space="0" w:color="000000"/>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49</w:t>
            </w:r>
          </w:p>
        </w:tc>
      </w:tr>
      <w:tr w:rsidR="00536C76" w:rsidRPr="00536C76" w:rsidTr="00536C76">
        <w:trPr>
          <w:trHeight w:val="315"/>
        </w:trPr>
        <w:tc>
          <w:tcPr>
            <w:tcW w:w="364" w:type="dxa"/>
            <w:tcBorders>
              <w:top w:val="nil"/>
              <w:left w:val="nil"/>
              <w:bottom w:val="nil"/>
              <w:right w:val="nil"/>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p>
        </w:tc>
        <w:tc>
          <w:tcPr>
            <w:tcW w:w="3389" w:type="dxa"/>
            <w:tcBorders>
              <w:top w:val="nil"/>
              <w:left w:val="nil"/>
              <w:bottom w:val="nil"/>
              <w:right w:val="nil"/>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p>
        </w:tc>
        <w:tc>
          <w:tcPr>
            <w:tcW w:w="3061" w:type="dxa"/>
            <w:tcBorders>
              <w:top w:val="nil"/>
              <w:left w:val="nil"/>
              <w:bottom w:val="nil"/>
              <w:right w:val="nil"/>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p>
        </w:tc>
        <w:tc>
          <w:tcPr>
            <w:tcW w:w="1619" w:type="dxa"/>
            <w:gridSpan w:val="3"/>
            <w:tcBorders>
              <w:top w:val="nil"/>
              <w:left w:val="nil"/>
              <w:bottom w:val="nil"/>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p>
        </w:tc>
        <w:tc>
          <w:tcPr>
            <w:tcW w:w="1216" w:type="dxa"/>
            <w:tcBorders>
              <w:top w:val="nil"/>
              <w:left w:val="nil"/>
              <w:bottom w:val="nil"/>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p>
        </w:tc>
      </w:tr>
      <w:tr w:rsidR="00536C76" w:rsidRPr="00536C76" w:rsidTr="00536C76">
        <w:trPr>
          <w:trHeight w:val="330"/>
        </w:trPr>
        <w:tc>
          <w:tcPr>
            <w:tcW w:w="364" w:type="dxa"/>
            <w:tcBorders>
              <w:top w:val="nil"/>
              <w:left w:val="nil"/>
              <w:bottom w:val="nil"/>
              <w:right w:val="nil"/>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p>
        </w:tc>
        <w:tc>
          <w:tcPr>
            <w:tcW w:w="3389" w:type="dxa"/>
            <w:tcBorders>
              <w:top w:val="nil"/>
              <w:left w:val="nil"/>
              <w:bottom w:val="nil"/>
              <w:right w:val="nil"/>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p>
        </w:tc>
        <w:tc>
          <w:tcPr>
            <w:tcW w:w="3061" w:type="dxa"/>
            <w:tcBorders>
              <w:top w:val="nil"/>
              <w:left w:val="nil"/>
              <w:bottom w:val="nil"/>
              <w:right w:val="nil"/>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p>
        </w:tc>
        <w:tc>
          <w:tcPr>
            <w:tcW w:w="1619" w:type="dxa"/>
            <w:gridSpan w:val="3"/>
            <w:tcBorders>
              <w:top w:val="nil"/>
              <w:left w:val="nil"/>
              <w:bottom w:val="nil"/>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p>
        </w:tc>
        <w:tc>
          <w:tcPr>
            <w:tcW w:w="1216" w:type="dxa"/>
            <w:tcBorders>
              <w:top w:val="nil"/>
              <w:left w:val="nil"/>
              <w:bottom w:val="nil"/>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p>
        </w:tc>
      </w:tr>
      <w:tr w:rsidR="00536C76" w:rsidRPr="00536C76" w:rsidTr="00536C76">
        <w:trPr>
          <w:trHeight w:val="390"/>
        </w:trPr>
        <w:tc>
          <w:tcPr>
            <w:tcW w:w="9649"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8"/>
                <w:szCs w:val="28"/>
                <w:lang w:eastAsia="tr-TR"/>
              </w:rPr>
            </w:pPr>
            <w:r w:rsidRPr="00536C76">
              <w:rPr>
                <w:rFonts w:ascii="Calibri" w:eastAsia="Times New Roman" w:hAnsi="Calibri" w:cs="Calibri"/>
                <w:b/>
                <w:bCs/>
                <w:color w:val="000000"/>
                <w:sz w:val="28"/>
                <w:szCs w:val="28"/>
                <w:lang w:eastAsia="tr-TR"/>
              </w:rPr>
              <w:t>RAKET LİSTESİ</w:t>
            </w:r>
          </w:p>
        </w:tc>
      </w:tr>
      <w:tr w:rsidR="00536C76" w:rsidRPr="00536C76" w:rsidTr="00536C76">
        <w:trPr>
          <w:trHeight w:val="330"/>
        </w:trPr>
        <w:tc>
          <w:tcPr>
            <w:tcW w:w="364" w:type="dxa"/>
            <w:tcBorders>
              <w:top w:val="nil"/>
              <w:left w:val="single" w:sz="8" w:space="0" w:color="auto"/>
              <w:bottom w:val="nil"/>
              <w:right w:val="nil"/>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r w:rsidRPr="00536C76">
              <w:rPr>
                <w:rFonts w:ascii="Calibri" w:eastAsia="Times New Roman" w:hAnsi="Calibri" w:cs="Calibri"/>
                <w:b/>
                <w:bCs/>
                <w:color w:val="000000"/>
                <w:sz w:val="24"/>
                <w:szCs w:val="24"/>
                <w:lang w:eastAsia="tr-TR"/>
              </w:rPr>
              <w:t> </w:t>
            </w:r>
          </w:p>
        </w:tc>
        <w:tc>
          <w:tcPr>
            <w:tcW w:w="3389" w:type="dxa"/>
            <w:tcBorders>
              <w:top w:val="nil"/>
              <w:left w:val="single" w:sz="8" w:space="0" w:color="auto"/>
              <w:bottom w:val="nil"/>
              <w:right w:val="single" w:sz="8" w:space="0" w:color="auto"/>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r w:rsidRPr="00536C76">
              <w:rPr>
                <w:rFonts w:ascii="Calibri" w:eastAsia="Times New Roman" w:hAnsi="Calibri" w:cs="Calibri"/>
                <w:b/>
                <w:bCs/>
                <w:color w:val="000000"/>
                <w:sz w:val="24"/>
                <w:szCs w:val="24"/>
                <w:lang w:eastAsia="tr-TR"/>
              </w:rPr>
              <w:t>CADDE/SOKAK</w:t>
            </w:r>
          </w:p>
        </w:tc>
        <w:tc>
          <w:tcPr>
            <w:tcW w:w="3061" w:type="dxa"/>
            <w:tcBorders>
              <w:top w:val="nil"/>
              <w:left w:val="nil"/>
              <w:bottom w:val="nil"/>
              <w:right w:val="nil"/>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r w:rsidRPr="00536C76">
              <w:rPr>
                <w:rFonts w:ascii="Calibri" w:eastAsia="Times New Roman" w:hAnsi="Calibri" w:cs="Calibri"/>
                <w:b/>
                <w:bCs/>
                <w:color w:val="000000"/>
                <w:sz w:val="24"/>
                <w:szCs w:val="24"/>
                <w:lang w:eastAsia="tr-TR"/>
              </w:rPr>
              <w:t>YER</w:t>
            </w:r>
          </w:p>
        </w:tc>
        <w:tc>
          <w:tcPr>
            <w:tcW w:w="1418" w:type="dxa"/>
            <w:gridSpan w:val="2"/>
            <w:tcBorders>
              <w:top w:val="nil"/>
              <w:left w:val="single" w:sz="8" w:space="0" w:color="auto"/>
              <w:bottom w:val="nil"/>
              <w:right w:val="single" w:sz="8" w:space="0" w:color="auto"/>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r w:rsidRPr="00536C76">
              <w:rPr>
                <w:rFonts w:ascii="Calibri" w:eastAsia="Times New Roman" w:hAnsi="Calibri" w:cs="Calibri"/>
                <w:b/>
                <w:bCs/>
                <w:color w:val="000000"/>
                <w:sz w:val="24"/>
                <w:szCs w:val="24"/>
                <w:lang w:eastAsia="tr-TR"/>
              </w:rPr>
              <w:t>İHALE</w:t>
            </w:r>
          </w:p>
        </w:tc>
        <w:tc>
          <w:tcPr>
            <w:tcW w:w="1417" w:type="dxa"/>
            <w:gridSpan w:val="2"/>
            <w:tcBorders>
              <w:top w:val="nil"/>
              <w:left w:val="nil"/>
              <w:bottom w:val="nil"/>
              <w:right w:val="single" w:sz="8" w:space="0" w:color="auto"/>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r w:rsidRPr="00536C76">
              <w:rPr>
                <w:rFonts w:ascii="Calibri" w:eastAsia="Times New Roman" w:hAnsi="Calibri" w:cs="Calibri"/>
                <w:b/>
                <w:bCs/>
                <w:color w:val="000000"/>
                <w:sz w:val="24"/>
                <w:szCs w:val="24"/>
                <w:lang w:eastAsia="tr-TR"/>
              </w:rPr>
              <w:t>LTB</w:t>
            </w:r>
          </w:p>
        </w:tc>
      </w:tr>
      <w:tr w:rsidR="00536C76" w:rsidRPr="00536C76" w:rsidTr="00536C76">
        <w:trPr>
          <w:trHeight w:val="300"/>
        </w:trPr>
        <w:tc>
          <w:tcPr>
            <w:tcW w:w="364" w:type="dxa"/>
            <w:tcBorders>
              <w:top w:val="single" w:sz="8" w:space="0" w:color="auto"/>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1</w:t>
            </w:r>
          </w:p>
        </w:tc>
        <w:tc>
          <w:tcPr>
            <w:tcW w:w="3389"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GİRNE CADDESİ</w:t>
            </w:r>
          </w:p>
        </w:tc>
        <w:tc>
          <w:tcPr>
            <w:tcW w:w="3061" w:type="dxa"/>
            <w:tcBorders>
              <w:top w:val="single" w:sz="8" w:space="0" w:color="auto"/>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İSMET İNÖNÜ MEYDANI VAKIFLAR ÇARŞISI YANI</w:t>
            </w:r>
          </w:p>
        </w:tc>
        <w:tc>
          <w:tcPr>
            <w:tcW w:w="1418" w:type="dxa"/>
            <w:gridSpan w:val="2"/>
            <w:tcBorders>
              <w:top w:val="single" w:sz="8" w:space="0" w:color="auto"/>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single" w:sz="8" w:space="0" w:color="auto"/>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2</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CEMAL GÜRSEL CADDESİ</w:t>
            </w:r>
          </w:p>
        </w:tc>
        <w:tc>
          <w:tcPr>
            <w:tcW w:w="3061"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KUĞULU PARK ÖNÜ</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3</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CEMAL GÜRSEL CADDESİ</w:t>
            </w:r>
          </w:p>
        </w:tc>
        <w:tc>
          <w:tcPr>
            <w:tcW w:w="3061"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MÜCAHİTLER PARKI ÖNÜ</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2</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4</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II. SELİM CADDESİ</w:t>
            </w:r>
          </w:p>
        </w:tc>
        <w:tc>
          <w:tcPr>
            <w:tcW w:w="3061"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DEMOKRASİ ORTAOKULU ÖNÜ</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2</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5</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BEDREDDİN DEMİREL CADDESİ</w:t>
            </w:r>
          </w:p>
        </w:tc>
        <w:tc>
          <w:tcPr>
            <w:tcW w:w="3061"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ESKİ BELÇA ÖNÜ</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6</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BEDREDDİN DEMİREL CADDESİ</w:t>
            </w:r>
          </w:p>
        </w:tc>
        <w:tc>
          <w:tcPr>
            <w:tcW w:w="3061"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ESKİ BELÇA KARŞISI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7</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BEDREDDİN DEMİREL CADDESİ</w:t>
            </w:r>
          </w:p>
        </w:tc>
        <w:tc>
          <w:tcPr>
            <w:tcW w:w="3061"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ŞİRKETLER MUKAYYİTLİĞİ ÖNÜ</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8</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GZT. ABDİ İPEKÇİ CADDESİ</w:t>
            </w:r>
          </w:p>
        </w:tc>
        <w:tc>
          <w:tcPr>
            <w:tcW w:w="3061"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BELÇA ÖNÜ</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9</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GZT. ABDİ İPEKÇİ CADDESİ</w:t>
            </w:r>
          </w:p>
        </w:tc>
        <w:tc>
          <w:tcPr>
            <w:tcW w:w="3061"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SEDAT SİMAVİ ENDÜSTRİ MESLEK LİSESİ ÖNÜ</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10</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GZT. ABDİ İPEKÇİ CADDESİ</w:t>
            </w:r>
          </w:p>
        </w:tc>
        <w:tc>
          <w:tcPr>
            <w:tcW w:w="3061"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SEDAT SİMAVİ ENDÜSTRİ MESLEK LİSESİ KÖŞESİ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11</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ŞHT. ECVET YUSUF CADDESİ</w:t>
            </w:r>
          </w:p>
        </w:tc>
        <w:tc>
          <w:tcPr>
            <w:tcW w:w="3061"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ORAL FOTOĞRAFÇILIK KARŞISI REFÜJ İÇİ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2</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12</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İSMAİL BEYOĞLU CADDESİ</w:t>
            </w:r>
          </w:p>
        </w:tc>
        <w:tc>
          <w:tcPr>
            <w:tcW w:w="3061"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ATATÜRK ÖĞRETMEN AKADEMİSİ ÖNÜ</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2</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15"/>
        </w:trPr>
        <w:tc>
          <w:tcPr>
            <w:tcW w:w="364" w:type="dxa"/>
            <w:tcBorders>
              <w:top w:val="nil"/>
              <w:left w:val="single" w:sz="8" w:space="0" w:color="auto"/>
              <w:bottom w:val="single" w:sz="8"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13</w:t>
            </w:r>
          </w:p>
        </w:tc>
        <w:tc>
          <w:tcPr>
            <w:tcW w:w="3389" w:type="dxa"/>
            <w:tcBorders>
              <w:top w:val="nil"/>
              <w:left w:val="single" w:sz="8" w:space="0" w:color="auto"/>
              <w:bottom w:val="single" w:sz="8"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ŞHT. ALBAY KARAOĞLANOĞLU CADDESİ</w:t>
            </w:r>
          </w:p>
        </w:tc>
        <w:tc>
          <w:tcPr>
            <w:tcW w:w="3061" w:type="dxa"/>
            <w:tcBorders>
              <w:top w:val="nil"/>
              <w:left w:val="nil"/>
              <w:bottom w:val="single" w:sz="8"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YUSUF KAPTAN SAHASI ÖNÜ</w:t>
            </w:r>
          </w:p>
        </w:tc>
        <w:tc>
          <w:tcPr>
            <w:tcW w:w="1418" w:type="dxa"/>
            <w:gridSpan w:val="2"/>
            <w:tcBorders>
              <w:top w:val="nil"/>
              <w:left w:val="single" w:sz="8" w:space="0" w:color="auto"/>
              <w:bottom w:val="single" w:sz="8"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c>
          <w:tcPr>
            <w:tcW w:w="1417" w:type="dxa"/>
            <w:gridSpan w:val="2"/>
            <w:tcBorders>
              <w:top w:val="nil"/>
              <w:left w:val="nil"/>
              <w:bottom w:val="single" w:sz="8"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r>
      <w:tr w:rsidR="00536C76" w:rsidRPr="00536C76" w:rsidTr="00536C76">
        <w:trPr>
          <w:trHeight w:val="315"/>
        </w:trPr>
        <w:tc>
          <w:tcPr>
            <w:tcW w:w="6814"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 </w:t>
            </w:r>
          </w:p>
        </w:tc>
        <w:tc>
          <w:tcPr>
            <w:tcW w:w="1418" w:type="dxa"/>
            <w:gridSpan w:val="2"/>
            <w:tcBorders>
              <w:top w:val="nil"/>
              <w:left w:val="nil"/>
              <w:bottom w:val="single" w:sz="8" w:space="0" w:color="auto"/>
              <w:right w:val="single" w:sz="8" w:space="0" w:color="auto"/>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16</w:t>
            </w:r>
          </w:p>
        </w:tc>
        <w:tc>
          <w:tcPr>
            <w:tcW w:w="1417" w:type="dxa"/>
            <w:gridSpan w:val="2"/>
            <w:tcBorders>
              <w:top w:val="nil"/>
              <w:left w:val="nil"/>
              <w:bottom w:val="single" w:sz="8" w:space="0" w:color="auto"/>
              <w:right w:val="single" w:sz="8" w:space="0" w:color="auto"/>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4</w:t>
            </w:r>
          </w:p>
        </w:tc>
      </w:tr>
      <w:tr w:rsidR="00536C76" w:rsidRPr="00536C76" w:rsidTr="00536C76">
        <w:trPr>
          <w:trHeight w:val="330"/>
        </w:trPr>
        <w:tc>
          <w:tcPr>
            <w:tcW w:w="6814"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r w:rsidRPr="00536C76">
              <w:rPr>
                <w:rFonts w:ascii="Calibri" w:eastAsia="Times New Roman" w:hAnsi="Calibri" w:cs="Calibri"/>
                <w:b/>
                <w:bCs/>
                <w:color w:val="000000"/>
                <w:sz w:val="24"/>
                <w:szCs w:val="24"/>
                <w:lang w:eastAsia="tr-TR"/>
              </w:rPr>
              <w:t>GENEL TOPLAM</w:t>
            </w:r>
          </w:p>
        </w:tc>
        <w:tc>
          <w:tcPr>
            <w:tcW w:w="2835" w:type="dxa"/>
            <w:gridSpan w:val="4"/>
            <w:tcBorders>
              <w:top w:val="single" w:sz="8" w:space="0" w:color="auto"/>
              <w:left w:val="nil"/>
              <w:bottom w:val="single" w:sz="8" w:space="0" w:color="auto"/>
              <w:right w:val="single" w:sz="8" w:space="0" w:color="000000"/>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20</w:t>
            </w:r>
          </w:p>
        </w:tc>
      </w:tr>
      <w:tr w:rsidR="00536C76" w:rsidRPr="00536C76" w:rsidTr="00536C76">
        <w:trPr>
          <w:trHeight w:val="315"/>
        </w:trPr>
        <w:tc>
          <w:tcPr>
            <w:tcW w:w="364" w:type="dxa"/>
            <w:tcBorders>
              <w:top w:val="nil"/>
              <w:left w:val="nil"/>
              <w:bottom w:val="nil"/>
              <w:right w:val="nil"/>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p>
        </w:tc>
        <w:tc>
          <w:tcPr>
            <w:tcW w:w="3389" w:type="dxa"/>
            <w:tcBorders>
              <w:top w:val="nil"/>
              <w:left w:val="nil"/>
              <w:bottom w:val="nil"/>
              <w:right w:val="nil"/>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p>
        </w:tc>
        <w:tc>
          <w:tcPr>
            <w:tcW w:w="3061" w:type="dxa"/>
            <w:tcBorders>
              <w:top w:val="nil"/>
              <w:left w:val="nil"/>
              <w:bottom w:val="nil"/>
              <w:right w:val="nil"/>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p>
        </w:tc>
        <w:tc>
          <w:tcPr>
            <w:tcW w:w="1619" w:type="dxa"/>
            <w:gridSpan w:val="3"/>
            <w:tcBorders>
              <w:top w:val="nil"/>
              <w:left w:val="nil"/>
              <w:bottom w:val="nil"/>
              <w:right w:val="nil"/>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p>
        </w:tc>
        <w:tc>
          <w:tcPr>
            <w:tcW w:w="1216" w:type="dxa"/>
            <w:tcBorders>
              <w:top w:val="nil"/>
              <w:left w:val="nil"/>
              <w:bottom w:val="nil"/>
              <w:right w:val="nil"/>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p>
        </w:tc>
      </w:tr>
      <w:tr w:rsidR="00536C76" w:rsidRPr="00536C76" w:rsidTr="00536C76">
        <w:trPr>
          <w:trHeight w:val="315"/>
        </w:trPr>
        <w:tc>
          <w:tcPr>
            <w:tcW w:w="364" w:type="dxa"/>
            <w:tcBorders>
              <w:top w:val="nil"/>
              <w:left w:val="nil"/>
              <w:bottom w:val="nil"/>
              <w:right w:val="nil"/>
            </w:tcBorders>
            <w:shd w:val="clear" w:color="auto" w:fill="auto"/>
            <w:noWrap/>
            <w:vAlign w:val="bottom"/>
            <w:hideMark/>
          </w:tcPr>
          <w:p w:rsidR="00536C76" w:rsidRPr="00536C76" w:rsidRDefault="00536C76" w:rsidP="00536C76">
            <w:pPr>
              <w:spacing w:after="0" w:line="240" w:lineRule="auto"/>
              <w:rPr>
                <w:rFonts w:ascii="Calibri" w:eastAsia="Times New Roman" w:hAnsi="Calibri" w:cs="Calibri"/>
                <w:color w:val="000000"/>
                <w:lang w:eastAsia="tr-TR"/>
              </w:rPr>
            </w:pPr>
          </w:p>
        </w:tc>
        <w:tc>
          <w:tcPr>
            <w:tcW w:w="3389" w:type="dxa"/>
            <w:tcBorders>
              <w:top w:val="nil"/>
              <w:left w:val="nil"/>
              <w:bottom w:val="nil"/>
              <w:right w:val="nil"/>
            </w:tcBorders>
            <w:shd w:val="clear" w:color="auto" w:fill="auto"/>
            <w:noWrap/>
            <w:vAlign w:val="bottom"/>
            <w:hideMark/>
          </w:tcPr>
          <w:p w:rsidR="00536C76" w:rsidRPr="00536C76" w:rsidRDefault="00536C76" w:rsidP="00536C76">
            <w:pPr>
              <w:spacing w:after="0" w:line="240" w:lineRule="auto"/>
              <w:rPr>
                <w:rFonts w:ascii="Calibri" w:eastAsia="Times New Roman" w:hAnsi="Calibri" w:cs="Calibri"/>
                <w:color w:val="000000"/>
                <w:lang w:eastAsia="tr-TR"/>
              </w:rPr>
            </w:pPr>
          </w:p>
        </w:tc>
        <w:tc>
          <w:tcPr>
            <w:tcW w:w="3061" w:type="dxa"/>
            <w:tcBorders>
              <w:top w:val="nil"/>
              <w:left w:val="nil"/>
              <w:bottom w:val="nil"/>
              <w:right w:val="nil"/>
            </w:tcBorders>
            <w:shd w:val="clear" w:color="auto" w:fill="auto"/>
            <w:noWrap/>
            <w:vAlign w:val="bottom"/>
            <w:hideMark/>
          </w:tcPr>
          <w:p w:rsidR="00536C76" w:rsidRPr="00536C76" w:rsidRDefault="00536C76" w:rsidP="00536C76">
            <w:pPr>
              <w:spacing w:after="0" w:line="240" w:lineRule="auto"/>
              <w:rPr>
                <w:rFonts w:ascii="Calibri" w:eastAsia="Times New Roman" w:hAnsi="Calibri" w:cs="Calibri"/>
                <w:color w:val="000000"/>
                <w:lang w:eastAsia="tr-TR"/>
              </w:rPr>
            </w:pPr>
          </w:p>
        </w:tc>
        <w:tc>
          <w:tcPr>
            <w:tcW w:w="1619" w:type="dxa"/>
            <w:gridSpan w:val="3"/>
            <w:tcBorders>
              <w:top w:val="nil"/>
              <w:left w:val="nil"/>
              <w:bottom w:val="nil"/>
              <w:right w:val="nil"/>
            </w:tcBorders>
            <w:shd w:val="clear" w:color="auto" w:fill="auto"/>
            <w:noWrap/>
            <w:vAlign w:val="bottom"/>
            <w:hideMark/>
          </w:tcPr>
          <w:p w:rsidR="00536C76" w:rsidRPr="00536C76" w:rsidRDefault="00536C76" w:rsidP="00536C76">
            <w:pPr>
              <w:spacing w:after="0" w:line="240" w:lineRule="auto"/>
              <w:rPr>
                <w:rFonts w:ascii="Calibri" w:eastAsia="Times New Roman" w:hAnsi="Calibri" w:cs="Calibri"/>
                <w:color w:val="000000"/>
                <w:lang w:eastAsia="tr-TR"/>
              </w:rPr>
            </w:pPr>
          </w:p>
        </w:tc>
        <w:tc>
          <w:tcPr>
            <w:tcW w:w="1216" w:type="dxa"/>
            <w:tcBorders>
              <w:top w:val="nil"/>
              <w:left w:val="nil"/>
              <w:bottom w:val="nil"/>
              <w:right w:val="nil"/>
            </w:tcBorders>
            <w:shd w:val="clear" w:color="auto" w:fill="auto"/>
            <w:noWrap/>
            <w:vAlign w:val="bottom"/>
            <w:hideMark/>
          </w:tcPr>
          <w:p w:rsidR="00536C76" w:rsidRPr="00536C76" w:rsidRDefault="00536C76" w:rsidP="00536C76">
            <w:pPr>
              <w:spacing w:after="0" w:line="240" w:lineRule="auto"/>
              <w:rPr>
                <w:rFonts w:ascii="Calibri" w:eastAsia="Times New Roman" w:hAnsi="Calibri" w:cs="Calibri"/>
                <w:color w:val="000000"/>
                <w:lang w:eastAsia="tr-TR"/>
              </w:rPr>
            </w:pPr>
          </w:p>
        </w:tc>
      </w:tr>
      <w:tr w:rsidR="00536C76" w:rsidRPr="00536C76" w:rsidTr="00536C76">
        <w:trPr>
          <w:trHeight w:val="390"/>
        </w:trPr>
        <w:tc>
          <w:tcPr>
            <w:tcW w:w="9649" w:type="dxa"/>
            <w:gridSpan w:val="7"/>
            <w:tcBorders>
              <w:top w:val="single" w:sz="8" w:space="0" w:color="auto"/>
              <w:left w:val="single" w:sz="8" w:space="0" w:color="auto"/>
              <w:bottom w:val="nil"/>
              <w:right w:val="single" w:sz="8" w:space="0" w:color="000000"/>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8"/>
                <w:szCs w:val="28"/>
                <w:lang w:eastAsia="tr-TR"/>
              </w:rPr>
            </w:pPr>
            <w:r w:rsidRPr="00536C76">
              <w:rPr>
                <w:rFonts w:ascii="Calibri" w:eastAsia="Times New Roman" w:hAnsi="Calibri" w:cs="Calibri"/>
                <w:b/>
                <w:bCs/>
                <w:color w:val="000000"/>
                <w:sz w:val="28"/>
                <w:szCs w:val="28"/>
                <w:lang w:eastAsia="tr-TR"/>
              </w:rPr>
              <w:t>OTOBÜS DURAĞI LİSTESİ</w:t>
            </w:r>
          </w:p>
        </w:tc>
      </w:tr>
      <w:tr w:rsidR="00536C76" w:rsidRPr="00536C76" w:rsidTr="00536C76">
        <w:trPr>
          <w:trHeight w:val="330"/>
        </w:trPr>
        <w:tc>
          <w:tcPr>
            <w:tcW w:w="364" w:type="dxa"/>
            <w:tcBorders>
              <w:top w:val="single" w:sz="8" w:space="0" w:color="auto"/>
              <w:left w:val="single" w:sz="8" w:space="0" w:color="auto"/>
              <w:bottom w:val="single" w:sz="8" w:space="0" w:color="auto"/>
              <w:right w:val="nil"/>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r w:rsidRPr="00536C76">
              <w:rPr>
                <w:rFonts w:ascii="Calibri" w:eastAsia="Times New Roman" w:hAnsi="Calibri" w:cs="Calibri"/>
                <w:b/>
                <w:bCs/>
                <w:color w:val="000000"/>
                <w:sz w:val="24"/>
                <w:szCs w:val="24"/>
                <w:lang w:eastAsia="tr-TR"/>
              </w:rPr>
              <w:t> </w:t>
            </w:r>
          </w:p>
        </w:tc>
        <w:tc>
          <w:tcPr>
            <w:tcW w:w="338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r w:rsidRPr="00536C76">
              <w:rPr>
                <w:rFonts w:ascii="Calibri" w:eastAsia="Times New Roman" w:hAnsi="Calibri" w:cs="Calibri"/>
                <w:b/>
                <w:bCs/>
                <w:color w:val="000000"/>
                <w:sz w:val="24"/>
                <w:szCs w:val="24"/>
                <w:lang w:eastAsia="tr-TR"/>
              </w:rPr>
              <w:t>CADDE/SOKAK</w:t>
            </w:r>
          </w:p>
        </w:tc>
        <w:tc>
          <w:tcPr>
            <w:tcW w:w="3061" w:type="dxa"/>
            <w:tcBorders>
              <w:top w:val="single" w:sz="8" w:space="0" w:color="auto"/>
              <w:left w:val="nil"/>
              <w:bottom w:val="single" w:sz="8" w:space="0" w:color="auto"/>
              <w:right w:val="nil"/>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r w:rsidRPr="00536C76">
              <w:rPr>
                <w:rFonts w:ascii="Calibri" w:eastAsia="Times New Roman" w:hAnsi="Calibri" w:cs="Calibri"/>
                <w:b/>
                <w:bCs/>
                <w:color w:val="000000"/>
                <w:sz w:val="24"/>
                <w:szCs w:val="24"/>
                <w:lang w:eastAsia="tr-TR"/>
              </w:rPr>
              <w:t>YER</w:t>
            </w:r>
          </w:p>
        </w:tc>
        <w:tc>
          <w:tcPr>
            <w:tcW w:w="1418"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r w:rsidRPr="00536C76">
              <w:rPr>
                <w:rFonts w:ascii="Calibri" w:eastAsia="Times New Roman" w:hAnsi="Calibri" w:cs="Calibri"/>
                <w:b/>
                <w:bCs/>
                <w:color w:val="000000"/>
                <w:sz w:val="24"/>
                <w:szCs w:val="24"/>
                <w:lang w:eastAsia="tr-TR"/>
              </w:rPr>
              <w:t>İHALE</w:t>
            </w:r>
          </w:p>
        </w:tc>
        <w:tc>
          <w:tcPr>
            <w:tcW w:w="1417" w:type="dxa"/>
            <w:gridSpan w:val="2"/>
            <w:tcBorders>
              <w:top w:val="single" w:sz="8" w:space="0" w:color="auto"/>
              <w:left w:val="nil"/>
              <w:bottom w:val="single" w:sz="8" w:space="0" w:color="auto"/>
              <w:right w:val="single" w:sz="8" w:space="0" w:color="auto"/>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r w:rsidRPr="00536C76">
              <w:rPr>
                <w:rFonts w:ascii="Calibri" w:eastAsia="Times New Roman" w:hAnsi="Calibri" w:cs="Calibri"/>
                <w:b/>
                <w:bCs/>
                <w:color w:val="000000"/>
                <w:sz w:val="24"/>
                <w:szCs w:val="24"/>
                <w:lang w:eastAsia="tr-TR"/>
              </w:rPr>
              <w:t>LTB</w:t>
            </w:r>
          </w:p>
        </w:tc>
      </w:tr>
      <w:tr w:rsidR="00536C76" w:rsidRPr="00536C76" w:rsidTr="00536C76">
        <w:trPr>
          <w:trHeight w:val="300"/>
        </w:trPr>
        <w:tc>
          <w:tcPr>
            <w:tcW w:w="364" w:type="dxa"/>
            <w:tcBorders>
              <w:top w:val="single" w:sz="4" w:space="0" w:color="auto"/>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1</w:t>
            </w:r>
          </w:p>
        </w:tc>
        <w:tc>
          <w:tcPr>
            <w:tcW w:w="3389"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CEMAL GÜRSEL CAD.</w:t>
            </w:r>
          </w:p>
        </w:tc>
        <w:tc>
          <w:tcPr>
            <w:tcW w:w="3061" w:type="dxa"/>
            <w:tcBorders>
              <w:top w:val="single" w:sz="4" w:space="0" w:color="auto"/>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KUĞULU PARK ÖNÜ</w:t>
            </w:r>
          </w:p>
        </w:tc>
        <w:tc>
          <w:tcPr>
            <w:tcW w:w="1418" w:type="dxa"/>
            <w:gridSpan w:val="2"/>
            <w:tcBorders>
              <w:top w:val="single" w:sz="4" w:space="0" w:color="auto"/>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3</w:t>
            </w:r>
          </w:p>
        </w:tc>
        <w:tc>
          <w:tcPr>
            <w:tcW w:w="1417" w:type="dxa"/>
            <w:gridSpan w:val="2"/>
            <w:tcBorders>
              <w:top w:val="single" w:sz="4" w:space="0" w:color="auto"/>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2</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CEMAL GÜRSEL CAD.</w:t>
            </w:r>
          </w:p>
        </w:tc>
        <w:tc>
          <w:tcPr>
            <w:tcW w:w="3061" w:type="dxa"/>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MÜCAHİTLER PARKI</w:t>
            </w:r>
          </w:p>
        </w:tc>
        <w:tc>
          <w:tcPr>
            <w:tcW w:w="1418"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7</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3</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GZT. ABDİ İPEKÇİ CADDESİ</w:t>
            </w:r>
          </w:p>
        </w:tc>
        <w:tc>
          <w:tcPr>
            <w:tcW w:w="3061" w:type="dxa"/>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ASAL ŞUBE ÖNÜ</w:t>
            </w:r>
          </w:p>
        </w:tc>
        <w:tc>
          <w:tcPr>
            <w:tcW w:w="1418"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4</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GZT. ABDİ İPEKÇİ CADDESİ</w:t>
            </w:r>
          </w:p>
        </w:tc>
        <w:tc>
          <w:tcPr>
            <w:tcW w:w="3061" w:type="dxa"/>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SUN DÖVİZ KARŞISI</w:t>
            </w:r>
          </w:p>
        </w:tc>
        <w:tc>
          <w:tcPr>
            <w:tcW w:w="1418"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5</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GZT. KEMAL AŞIK CADDESİ</w:t>
            </w:r>
          </w:p>
        </w:tc>
        <w:tc>
          <w:tcPr>
            <w:tcW w:w="3061" w:type="dxa"/>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ESKİ TREN YOLU POLİKLİNİK YANI</w:t>
            </w:r>
          </w:p>
        </w:tc>
        <w:tc>
          <w:tcPr>
            <w:tcW w:w="1418"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6</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GZT. KEMAL AŞIK CADDESİ</w:t>
            </w:r>
          </w:p>
        </w:tc>
        <w:tc>
          <w:tcPr>
            <w:tcW w:w="3061" w:type="dxa"/>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OTOBÜS TERMİNALİ YANI</w:t>
            </w:r>
          </w:p>
        </w:tc>
        <w:tc>
          <w:tcPr>
            <w:tcW w:w="1418"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7</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GZT. KEMAL AŞIK CADDESİ</w:t>
            </w:r>
          </w:p>
        </w:tc>
        <w:tc>
          <w:tcPr>
            <w:tcW w:w="3061" w:type="dxa"/>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ROYAL HOTEL KARŞISI</w:t>
            </w:r>
          </w:p>
        </w:tc>
        <w:tc>
          <w:tcPr>
            <w:tcW w:w="1418"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8</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GZT. KEMAL AŞIK CADDESİ</w:t>
            </w:r>
          </w:p>
        </w:tc>
        <w:tc>
          <w:tcPr>
            <w:tcW w:w="3061" w:type="dxa"/>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YAR PLUS YANI</w:t>
            </w:r>
          </w:p>
        </w:tc>
        <w:tc>
          <w:tcPr>
            <w:tcW w:w="1418"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9</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ŞHT. MUSTAFA A. RUSO CADDESİ</w:t>
            </w:r>
          </w:p>
        </w:tc>
        <w:tc>
          <w:tcPr>
            <w:tcW w:w="3061"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OKMAN PRINTING KARŞISI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10</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ŞHT. MUSTAFA A. RUSO CADDESİ</w:t>
            </w:r>
          </w:p>
        </w:tc>
        <w:tc>
          <w:tcPr>
            <w:tcW w:w="3061"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OKMAN PRINTING ÖNÜ</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11</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ŞHT. MUSTAFA A. RUSO CADDESİ</w:t>
            </w:r>
          </w:p>
        </w:tc>
        <w:tc>
          <w:tcPr>
            <w:tcW w:w="3061"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ARDEN GIDA PAŞABAHÇE KARŞISI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12</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ŞHT. MUSTAFA A. RUSO CADDESİ</w:t>
            </w:r>
          </w:p>
        </w:tc>
        <w:tc>
          <w:tcPr>
            <w:tcW w:w="3061"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ÇANGAR PLAZA KARŞISI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13</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ŞHT. MUSTAFA A. RUSO CADDESİ</w:t>
            </w:r>
          </w:p>
        </w:tc>
        <w:tc>
          <w:tcPr>
            <w:tcW w:w="3061"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KAYMAKLI MEZARLIĞI ÖNÜ</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2</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14</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ŞHT. MUSTAFA A. RUSO CADDESİ</w:t>
            </w:r>
          </w:p>
        </w:tc>
        <w:tc>
          <w:tcPr>
            <w:tcW w:w="3061"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SERPİN ONAY ECZANESİ YANI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15</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BEDREDDİN DEMİREL CADDESİ</w:t>
            </w:r>
          </w:p>
        </w:tc>
        <w:tc>
          <w:tcPr>
            <w:tcW w:w="3061"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ESKİ KTHY ÖNÜ</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16</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BEDREDDİN DEMİREL CADDESİ</w:t>
            </w:r>
          </w:p>
        </w:tc>
        <w:tc>
          <w:tcPr>
            <w:tcW w:w="3061"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SAĞLIK BAKANLIĞI ÖNÜ</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17</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BEDREDDİN DEMİREL CADDESİ</w:t>
            </w:r>
          </w:p>
        </w:tc>
        <w:tc>
          <w:tcPr>
            <w:tcW w:w="3061"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BAHÇEŞEHİR ÜNİVERSİTESİ ÖNÜ</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2</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18</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BEDREDDİN DEMİREL CADDESİ</w:t>
            </w:r>
          </w:p>
        </w:tc>
        <w:tc>
          <w:tcPr>
            <w:tcW w:w="3061"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KUMSAL PARKI GİRİŞİ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2</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19</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BEDREDDİN DEMİREL CADDESİ</w:t>
            </w:r>
          </w:p>
        </w:tc>
        <w:tc>
          <w:tcPr>
            <w:tcW w:w="3061"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KTAMS KARŞISI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20</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PROF.DR. NECMETTİN ERBAKAN CADDESİ</w:t>
            </w:r>
          </w:p>
        </w:tc>
        <w:tc>
          <w:tcPr>
            <w:tcW w:w="3061"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DOMUZCULAR BURNU ASKERİ BİRLİK KARŞISI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21</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PROF.DR. NECMETTİN ERBAKAN CADDESİ</w:t>
            </w:r>
          </w:p>
        </w:tc>
        <w:tc>
          <w:tcPr>
            <w:tcW w:w="3061"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DOMUZCULAR BURNU ASKERİ BİRLİK ÖNÜ</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22</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ÖZKER ÖZGÜR CADDESİ</w:t>
            </w:r>
          </w:p>
        </w:tc>
        <w:tc>
          <w:tcPr>
            <w:tcW w:w="3061"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MERKEZ LEFKOŞA ÖNÜ</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2</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23</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İSMAİL BEYOĞLU CAD.</w:t>
            </w:r>
          </w:p>
        </w:tc>
        <w:tc>
          <w:tcPr>
            <w:tcW w:w="3061"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ATATÜRK ÖĞRETMEN AKADEMİSİ ÖNÜ</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24</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İSMAİL BEYOĞLU CAD.</w:t>
            </w:r>
          </w:p>
        </w:tc>
        <w:tc>
          <w:tcPr>
            <w:tcW w:w="3061"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ÖZGE GAYDE MEYDANI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25</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ATATÜRK CAD.</w:t>
            </w:r>
          </w:p>
        </w:tc>
        <w:tc>
          <w:tcPr>
            <w:tcW w:w="3061"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LEFKOŞA TÜRK BELEDİYESİ KARŞISI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2</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26</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ŞHT. MEHMET KEMAL SOKAK</w:t>
            </w:r>
          </w:p>
        </w:tc>
        <w:tc>
          <w:tcPr>
            <w:tcW w:w="3061"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ŞHT. DOĞAN AHMET İLKOKULU ÖNÜ</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27</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OKULLAR YOLU SOKAK</w:t>
            </w:r>
          </w:p>
        </w:tc>
        <w:tc>
          <w:tcPr>
            <w:tcW w:w="3061"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ATLEKS SANVERLER ORTAOKULU ÖNÜ</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28</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OKULLAR YOLU SOKAK</w:t>
            </w:r>
          </w:p>
        </w:tc>
        <w:tc>
          <w:tcPr>
            <w:tcW w:w="3061"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TÜRK MAARİF KOLEJİ KARŞISI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2</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15"/>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29</w:t>
            </w:r>
          </w:p>
        </w:tc>
        <w:tc>
          <w:tcPr>
            <w:tcW w:w="3389"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SALİH MECİT SOKAK</w:t>
            </w:r>
          </w:p>
        </w:tc>
        <w:tc>
          <w:tcPr>
            <w:tcW w:w="3061"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HAYDARPAŞA TİCARET LİSESİ ÖNÜ</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r>
      <w:tr w:rsidR="00536C76" w:rsidRPr="00536C76" w:rsidTr="00536C76">
        <w:trPr>
          <w:trHeight w:val="315"/>
        </w:trPr>
        <w:tc>
          <w:tcPr>
            <w:tcW w:w="6814"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 </w:t>
            </w:r>
          </w:p>
        </w:tc>
        <w:tc>
          <w:tcPr>
            <w:tcW w:w="1418" w:type="dxa"/>
            <w:gridSpan w:val="2"/>
            <w:tcBorders>
              <w:top w:val="single" w:sz="8" w:space="0" w:color="auto"/>
              <w:left w:val="nil"/>
              <w:bottom w:val="single" w:sz="8" w:space="0" w:color="auto"/>
              <w:right w:val="single" w:sz="8" w:space="0" w:color="auto"/>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38</w:t>
            </w:r>
          </w:p>
        </w:tc>
        <w:tc>
          <w:tcPr>
            <w:tcW w:w="1417" w:type="dxa"/>
            <w:gridSpan w:val="2"/>
            <w:tcBorders>
              <w:top w:val="single" w:sz="8" w:space="0" w:color="auto"/>
              <w:left w:val="nil"/>
              <w:bottom w:val="single" w:sz="8" w:space="0" w:color="auto"/>
              <w:right w:val="single" w:sz="8" w:space="0" w:color="auto"/>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7</w:t>
            </w:r>
          </w:p>
        </w:tc>
      </w:tr>
      <w:tr w:rsidR="00536C76" w:rsidRPr="00536C76" w:rsidTr="00536C76">
        <w:trPr>
          <w:trHeight w:val="330"/>
        </w:trPr>
        <w:tc>
          <w:tcPr>
            <w:tcW w:w="6814"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r w:rsidRPr="00536C76">
              <w:rPr>
                <w:rFonts w:ascii="Calibri" w:eastAsia="Times New Roman" w:hAnsi="Calibri" w:cs="Calibri"/>
                <w:b/>
                <w:bCs/>
                <w:color w:val="000000"/>
                <w:sz w:val="24"/>
                <w:szCs w:val="24"/>
                <w:lang w:eastAsia="tr-TR"/>
              </w:rPr>
              <w:t>GENEL TOPLAM</w:t>
            </w:r>
          </w:p>
        </w:tc>
        <w:tc>
          <w:tcPr>
            <w:tcW w:w="2835" w:type="dxa"/>
            <w:gridSpan w:val="4"/>
            <w:tcBorders>
              <w:top w:val="single" w:sz="8" w:space="0" w:color="auto"/>
              <w:left w:val="nil"/>
              <w:bottom w:val="single" w:sz="8" w:space="0" w:color="auto"/>
              <w:right w:val="single" w:sz="8" w:space="0" w:color="000000"/>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45</w:t>
            </w:r>
          </w:p>
        </w:tc>
      </w:tr>
    </w:tbl>
    <w:p w:rsidR="00D0722A" w:rsidRDefault="00D0722A" w:rsidP="00536C76">
      <w:pPr>
        <w:jc w:val="both"/>
        <w:rPr>
          <w:rFonts w:ascii="Times New Roman" w:hAnsi="Times New Roman" w:cs="Times New Roman"/>
          <w:sz w:val="24"/>
          <w:szCs w:val="24"/>
        </w:rPr>
      </w:pPr>
    </w:p>
    <w:tbl>
      <w:tblPr>
        <w:tblW w:w="9649" w:type="dxa"/>
        <w:tblInd w:w="60" w:type="dxa"/>
        <w:tblCellMar>
          <w:left w:w="70" w:type="dxa"/>
          <w:right w:w="70" w:type="dxa"/>
        </w:tblCellMar>
        <w:tblLook w:val="04A0"/>
      </w:tblPr>
      <w:tblGrid>
        <w:gridCol w:w="364"/>
        <w:gridCol w:w="3514"/>
        <w:gridCol w:w="2936"/>
        <w:gridCol w:w="584"/>
        <w:gridCol w:w="834"/>
        <w:gridCol w:w="126"/>
        <w:gridCol w:w="1291"/>
      </w:tblGrid>
      <w:tr w:rsidR="00536C76" w:rsidRPr="00536C76" w:rsidTr="00536C76">
        <w:trPr>
          <w:trHeight w:val="420"/>
        </w:trPr>
        <w:tc>
          <w:tcPr>
            <w:tcW w:w="3878" w:type="dxa"/>
            <w:gridSpan w:val="2"/>
            <w:tcBorders>
              <w:top w:val="nil"/>
              <w:left w:val="nil"/>
              <w:bottom w:val="nil"/>
              <w:right w:val="nil"/>
            </w:tcBorders>
            <w:shd w:val="clear" w:color="auto" w:fill="auto"/>
            <w:noWrap/>
            <w:vAlign w:val="bottom"/>
            <w:hideMark/>
          </w:tcPr>
          <w:p w:rsidR="00536C76" w:rsidRPr="00536C76" w:rsidRDefault="00536C76" w:rsidP="00536C76">
            <w:pPr>
              <w:spacing w:after="0" w:line="240" w:lineRule="auto"/>
              <w:rPr>
                <w:rFonts w:ascii="Calibri" w:eastAsia="Times New Roman" w:hAnsi="Calibri" w:cs="Calibri"/>
                <w:b/>
                <w:bCs/>
                <w:color w:val="000000"/>
                <w:sz w:val="32"/>
                <w:szCs w:val="32"/>
                <w:lang w:eastAsia="tr-TR"/>
              </w:rPr>
            </w:pPr>
            <w:r w:rsidRPr="00536C76">
              <w:rPr>
                <w:rFonts w:ascii="Calibri" w:eastAsia="Times New Roman" w:hAnsi="Calibri" w:cs="Calibri"/>
                <w:b/>
                <w:bCs/>
                <w:color w:val="000000"/>
                <w:sz w:val="32"/>
                <w:szCs w:val="32"/>
                <w:lang w:eastAsia="tr-TR"/>
              </w:rPr>
              <w:t>3. BÖLGE</w:t>
            </w:r>
          </w:p>
        </w:tc>
        <w:tc>
          <w:tcPr>
            <w:tcW w:w="3520" w:type="dxa"/>
            <w:gridSpan w:val="2"/>
            <w:tcBorders>
              <w:top w:val="nil"/>
              <w:left w:val="nil"/>
              <w:bottom w:val="nil"/>
              <w:right w:val="nil"/>
            </w:tcBorders>
            <w:shd w:val="clear" w:color="auto" w:fill="auto"/>
            <w:noWrap/>
            <w:vAlign w:val="bottom"/>
            <w:hideMark/>
          </w:tcPr>
          <w:p w:rsidR="00536C76" w:rsidRPr="00536C76" w:rsidRDefault="00536C76" w:rsidP="00536C76">
            <w:pPr>
              <w:spacing w:after="0" w:line="240" w:lineRule="auto"/>
              <w:rPr>
                <w:rFonts w:ascii="Calibri" w:eastAsia="Times New Roman" w:hAnsi="Calibri" w:cs="Calibri"/>
                <w:color w:val="000000"/>
                <w:lang w:eastAsia="tr-TR"/>
              </w:rPr>
            </w:pPr>
          </w:p>
        </w:tc>
        <w:tc>
          <w:tcPr>
            <w:tcW w:w="960" w:type="dxa"/>
            <w:gridSpan w:val="2"/>
            <w:tcBorders>
              <w:top w:val="nil"/>
              <w:left w:val="nil"/>
              <w:bottom w:val="nil"/>
              <w:right w:val="nil"/>
            </w:tcBorders>
            <w:shd w:val="clear" w:color="auto" w:fill="auto"/>
            <w:noWrap/>
            <w:vAlign w:val="bottom"/>
            <w:hideMark/>
          </w:tcPr>
          <w:p w:rsidR="00536C76" w:rsidRPr="00536C76" w:rsidRDefault="00536C76" w:rsidP="00536C76">
            <w:pPr>
              <w:spacing w:after="0" w:line="240" w:lineRule="auto"/>
              <w:rPr>
                <w:rFonts w:ascii="Calibri" w:eastAsia="Times New Roman" w:hAnsi="Calibri" w:cs="Calibri"/>
                <w:color w:val="000000"/>
                <w:lang w:eastAsia="tr-TR"/>
              </w:rPr>
            </w:pPr>
          </w:p>
        </w:tc>
        <w:tc>
          <w:tcPr>
            <w:tcW w:w="1291" w:type="dxa"/>
            <w:tcBorders>
              <w:top w:val="nil"/>
              <w:left w:val="nil"/>
              <w:bottom w:val="nil"/>
              <w:right w:val="nil"/>
            </w:tcBorders>
            <w:shd w:val="clear" w:color="auto" w:fill="auto"/>
            <w:noWrap/>
            <w:vAlign w:val="bottom"/>
            <w:hideMark/>
          </w:tcPr>
          <w:p w:rsidR="00536C76" w:rsidRPr="00536C76" w:rsidRDefault="00536C76" w:rsidP="00536C76">
            <w:pPr>
              <w:spacing w:after="0" w:line="240" w:lineRule="auto"/>
              <w:rPr>
                <w:rFonts w:ascii="Calibri" w:eastAsia="Times New Roman" w:hAnsi="Calibri" w:cs="Calibri"/>
                <w:color w:val="000000"/>
                <w:lang w:eastAsia="tr-TR"/>
              </w:rPr>
            </w:pPr>
          </w:p>
        </w:tc>
      </w:tr>
      <w:tr w:rsidR="00536C76" w:rsidRPr="00536C76" w:rsidTr="00536C76">
        <w:trPr>
          <w:trHeight w:val="315"/>
        </w:trPr>
        <w:tc>
          <w:tcPr>
            <w:tcW w:w="364" w:type="dxa"/>
            <w:tcBorders>
              <w:top w:val="nil"/>
              <w:left w:val="nil"/>
              <w:bottom w:val="nil"/>
              <w:right w:val="nil"/>
            </w:tcBorders>
            <w:shd w:val="clear" w:color="auto" w:fill="auto"/>
            <w:noWrap/>
            <w:vAlign w:val="bottom"/>
            <w:hideMark/>
          </w:tcPr>
          <w:p w:rsidR="00536C76" w:rsidRPr="00536C76" w:rsidRDefault="00536C76" w:rsidP="00536C76">
            <w:pPr>
              <w:spacing w:after="0" w:line="240" w:lineRule="auto"/>
              <w:rPr>
                <w:rFonts w:ascii="Calibri" w:eastAsia="Times New Roman" w:hAnsi="Calibri" w:cs="Calibri"/>
                <w:b/>
                <w:bCs/>
                <w:color w:val="000000"/>
                <w:sz w:val="32"/>
                <w:szCs w:val="32"/>
                <w:lang w:eastAsia="tr-TR"/>
              </w:rPr>
            </w:pPr>
          </w:p>
        </w:tc>
        <w:tc>
          <w:tcPr>
            <w:tcW w:w="3514" w:type="dxa"/>
            <w:tcBorders>
              <w:top w:val="nil"/>
              <w:left w:val="nil"/>
              <w:bottom w:val="nil"/>
              <w:right w:val="nil"/>
            </w:tcBorders>
            <w:shd w:val="clear" w:color="auto" w:fill="auto"/>
            <w:noWrap/>
            <w:vAlign w:val="bottom"/>
            <w:hideMark/>
          </w:tcPr>
          <w:p w:rsidR="00536C76" w:rsidRPr="00536C76" w:rsidRDefault="00536C76" w:rsidP="00536C76">
            <w:pPr>
              <w:spacing w:after="0" w:line="240" w:lineRule="auto"/>
              <w:rPr>
                <w:rFonts w:ascii="Calibri" w:eastAsia="Times New Roman" w:hAnsi="Calibri" w:cs="Calibri"/>
                <w:color w:val="000000"/>
                <w:lang w:eastAsia="tr-TR"/>
              </w:rPr>
            </w:pPr>
          </w:p>
        </w:tc>
        <w:tc>
          <w:tcPr>
            <w:tcW w:w="3520" w:type="dxa"/>
            <w:gridSpan w:val="2"/>
            <w:tcBorders>
              <w:top w:val="nil"/>
              <w:left w:val="nil"/>
              <w:bottom w:val="nil"/>
              <w:right w:val="nil"/>
            </w:tcBorders>
            <w:shd w:val="clear" w:color="auto" w:fill="auto"/>
            <w:noWrap/>
            <w:vAlign w:val="bottom"/>
            <w:hideMark/>
          </w:tcPr>
          <w:p w:rsidR="00536C76" w:rsidRPr="00536C76" w:rsidRDefault="00536C76" w:rsidP="00536C76">
            <w:pPr>
              <w:spacing w:after="0" w:line="240" w:lineRule="auto"/>
              <w:rPr>
                <w:rFonts w:ascii="Calibri" w:eastAsia="Times New Roman" w:hAnsi="Calibri" w:cs="Calibri"/>
                <w:color w:val="000000"/>
                <w:lang w:eastAsia="tr-TR"/>
              </w:rPr>
            </w:pPr>
          </w:p>
        </w:tc>
        <w:tc>
          <w:tcPr>
            <w:tcW w:w="960" w:type="dxa"/>
            <w:gridSpan w:val="2"/>
            <w:tcBorders>
              <w:top w:val="nil"/>
              <w:left w:val="nil"/>
              <w:bottom w:val="nil"/>
              <w:right w:val="nil"/>
            </w:tcBorders>
            <w:shd w:val="clear" w:color="auto" w:fill="auto"/>
            <w:noWrap/>
            <w:vAlign w:val="bottom"/>
            <w:hideMark/>
          </w:tcPr>
          <w:p w:rsidR="00536C76" w:rsidRPr="00536C76" w:rsidRDefault="00536C76" w:rsidP="00536C76">
            <w:pPr>
              <w:spacing w:after="0" w:line="240" w:lineRule="auto"/>
              <w:rPr>
                <w:rFonts w:ascii="Calibri" w:eastAsia="Times New Roman" w:hAnsi="Calibri" w:cs="Calibri"/>
                <w:color w:val="000000"/>
                <w:lang w:eastAsia="tr-TR"/>
              </w:rPr>
            </w:pPr>
          </w:p>
        </w:tc>
        <w:tc>
          <w:tcPr>
            <w:tcW w:w="1291" w:type="dxa"/>
            <w:tcBorders>
              <w:top w:val="nil"/>
              <w:left w:val="nil"/>
              <w:bottom w:val="nil"/>
              <w:right w:val="nil"/>
            </w:tcBorders>
            <w:shd w:val="clear" w:color="auto" w:fill="auto"/>
            <w:noWrap/>
            <w:vAlign w:val="bottom"/>
            <w:hideMark/>
          </w:tcPr>
          <w:p w:rsidR="00536C76" w:rsidRPr="00536C76" w:rsidRDefault="00536C76" w:rsidP="00536C76">
            <w:pPr>
              <w:spacing w:after="0" w:line="240" w:lineRule="auto"/>
              <w:rPr>
                <w:rFonts w:ascii="Calibri" w:eastAsia="Times New Roman" w:hAnsi="Calibri" w:cs="Calibri"/>
                <w:color w:val="000000"/>
                <w:lang w:eastAsia="tr-TR"/>
              </w:rPr>
            </w:pPr>
          </w:p>
        </w:tc>
      </w:tr>
      <w:tr w:rsidR="00536C76" w:rsidRPr="00536C76" w:rsidTr="00536C76">
        <w:trPr>
          <w:trHeight w:val="390"/>
        </w:trPr>
        <w:tc>
          <w:tcPr>
            <w:tcW w:w="9649" w:type="dxa"/>
            <w:gridSpan w:val="7"/>
            <w:tcBorders>
              <w:top w:val="single" w:sz="8" w:space="0" w:color="auto"/>
              <w:left w:val="single" w:sz="8" w:space="0" w:color="auto"/>
              <w:bottom w:val="nil"/>
              <w:right w:val="single" w:sz="8" w:space="0" w:color="000000"/>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8"/>
                <w:szCs w:val="28"/>
                <w:lang w:eastAsia="tr-TR"/>
              </w:rPr>
            </w:pPr>
            <w:r w:rsidRPr="00536C76">
              <w:rPr>
                <w:rFonts w:ascii="Calibri" w:eastAsia="Times New Roman" w:hAnsi="Calibri" w:cs="Calibri"/>
                <w:b/>
                <w:bCs/>
                <w:color w:val="000000"/>
                <w:sz w:val="28"/>
                <w:szCs w:val="28"/>
                <w:lang w:eastAsia="tr-TR"/>
              </w:rPr>
              <w:t>BILLBOARD LİSTESİ</w:t>
            </w:r>
          </w:p>
        </w:tc>
      </w:tr>
      <w:tr w:rsidR="00536C76" w:rsidRPr="00536C76" w:rsidTr="00536C76">
        <w:trPr>
          <w:trHeight w:val="330"/>
        </w:trPr>
        <w:tc>
          <w:tcPr>
            <w:tcW w:w="364" w:type="dxa"/>
            <w:tcBorders>
              <w:top w:val="single" w:sz="8" w:space="0" w:color="auto"/>
              <w:left w:val="single" w:sz="8" w:space="0" w:color="auto"/>
              <w:bottom w:val="single" w:sz="8" w:space="0" w:color="auto"/>
              <w:right w:val="nil"/>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r w:rsidRPr="00536C76">
              <w:rPr>
                <w:rFonts w:ascii="Calibri" w:eastAsia="Times New Roman" w:hAnsi="Calibri" w:cs="Calibri"/>
                <w:b/>
                <w:bCs/>
                <w:color w:val="000000"/>
                <w:sz w:val="24"/>
                <w:szCs w:val="24"/>
                <w:lang w:eastAsia="tr-TR"/>
              </w:rPr>
              <w:t> </w:t>
            </w:r>
          </w:p>
        </w:tc>
        <w:tc>
          <w:tcPr>
            <w:tcW w:w="351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r w:rsidRPr="00536C76">
              <w:rPr>
                <w:rFonts w:ascii="Calibri" w:eastAsia="Times New Roman" w:hAnsi="Calibri" w:cs="Calibri"/>
                <w:b/>
                <w:bCs/>
                <w:color w:val="000000"/>
                <w:sz w:val="24"/>
                <w:szCs w:val="24"/>
                <w:lang w:eastAsia="tr-TR"/>
              </w:rPr>
              <w:t>CADDE/SOKAK</w:t>
            </w:r>
          </w:p>
        </w:tc>
        <w:tc>
          <w:tcPr>
            <w:tcW w:w="2936" w:type="dxa"/>
            <w:tcBorders>
              <w:top w:val="single" w:sz="8" w:space="0" w:color="auto"/>
              <w:left w:val="nil"/>
              <w:bottom w:val="single" w:sz="8" w:space="0" w:color="auto"/>
              <w:right w:val="nil"/>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r w:rsidRPr="00536C76">
              <w:rPr>
                <w:rFonts w:ascii="Calibri" w:eastAsia="Times New Roman" w:hAnsi="Calibri" w:cs="Calibri"/>
                <w:b/>
                <w:bCs/>
                <w:color w:val="000000"/>
                <w:sz w:val="24"/>
                <w:szCs w:val="24"/>
                <w:lang w:eastAsia="tr-TR"/>
              </w:rPr>
              <w:t>YER</w:t>
            </w:r>
          </w:p>
        </w:tc>
        <w:tc>
          <w:tcPr>
            <w:tcW w:w="1418"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r w:rsidRPr="00536C76">
              <w:rPr>
                <w:rFonts w:ascii="Calibri" w:eastAsia="Times New Roman" w:hAnsi="Calibri" w:cs="Calibri"/>
                <w:b/>
                <w:bCs/>
                <w:color w:val="000000"/>
                <w:sz w:val="24"/>
                <w:szCs w:val="24"/>
                <w:lang w:eastAsia="tr-TR"/>
              </w:rPr>
              <w:t>İHALE</w:t>
            </w:r>
          </w:p>
        </w:tc>
        <w:tc>
          <w:tcPr>
            <w:tcW w:w="1417" w:type="dxa"/>
            <w:gridSpan w:val="2"/>
            <w:tcBorders>
              <w:top w:val="single" w:sz="8" w:space="0" w:color="auto"/>
              <w:left w:val="nil"/>
              <w:bottom w:val="single" w:sz="8" w:space="0" w:color="auto"/>
              <w:right w:val="single" w:sz="8" w:space="0" w:color="auto"/>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r w:rsidRPr="00536C76">
              <w:rPr>
                <w:rFonts w:ascii="Calibri" w:eastAsia="Times New Roman" w:hAnsi="Calibri" w:cs="Calibri"/>
                <w:b/>
                <w:bCs/>
                <w:color w:val="000000"/>
                <w:sz w:val="24"/>
                <w:szCs w:val="24"/>
                <w:lang w:eastAsia="tr-TR"/>
              </w:rPr>
              <w:t>LTB</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1</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AHMET MUTALLİP CADDESİ</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LEVENT MOTORS YANI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4</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2</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BARIŞ CADDESİ</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DEVLET HASTANESİ ÇEMBERİ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2</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3</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FERİDE HİKMET SOKAK</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BELEDİYE OTOPARKI İÇERİSİ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2</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4</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ŞHT. MUHARREM ÇALAY SOKAK</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BELEDİYE OTOPARKI İÇERİSİ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5</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KEMAL M. AKSAY CADDESİ</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ALPET IŞIKLARI YANI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3</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6</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KEMAL M. AKSAY CADDESİ</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METROPOL TRAFİK IŞIKLARI YANI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12</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7</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DR. FAZIL KÜÇÜK BULVARI</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ATATÜRK STADI IŞIKLARI YANI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4</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8</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DR. FAZIL KÜÇÜK BULVARI</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ALPET IŞIKLARI ÖNÜ</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9</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9</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DR. FAZIL KÜÇÜK BULVARI</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FUAR ALANI ÖNÜ</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4</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10</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DR. FAZIL KÜÇÜK BULVARI</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HIDDEN GARDEN ÖNÜ</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3</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2</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11</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DR. FAZIL KÜÇÜK BULVARI</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KAPALI YÜZME HAVUZU ÖNÜ</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4</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12</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DR. FAZIL KÜÇÜK BULVARI</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HAMİTKÖY ÇEMBERİ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2</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15"/>
        </w:trPr>
        <w:tc>
          <w:tcPr>
            <w:tcW w:w="364" w:type="dxa"/>
            <w:tcBorders>
              <w:top w:val="nil"/>
              <w:left w:val="single" w:sz="8" w:space="0" w:color="auto"/>
              <w:bottom w:val="nil"/>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13</w:t>
            </w:r>
          </w:p>
        </w:tc>
        <w:tc>
          <w:tcPr>
            <w:tcW w:w="3514" w:type="dxa"/>
            <w:tcBorders>
              <w:top w:val="nil"/>
              <w:left w:val="single" w:sz="8" w:space="0" w:color="auto"/>
              <w:bottom w:val="nil"/>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DR. FAZIL KÜÇÜK BULVARI</w:t>
            </w:r>
          </w:p>
        </w:tc>
        <w:tc>
          <w:tcPr>
            <w:tcW w:w="2936" w:type="dxa"/>
            <w:tcBorders>
              <w:top w:val="nil"/>
              <w:left w:val="nil"/>
              <w:bottom w:val="nil"/>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KIBRIS TÜRK GAZETECİLER BİRLİĞİ ÖNÜ</w:t>
            </w:r>
          </w:p>
        </w:tc>
        <w:tc>
          <w:tcPr>
            <w:tcW w:w="1418" w:type="dxa"/>
            <w:gridSpan w:val="2"/>
            <w:tcBorders>
              <w:top w:val="nil"/>
              <w:left w:val="single" w:sz="8" w:space="0" w:color="auto"/>
              <w:bottom w:val="nil"/>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nil"/>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15"/>
        </w:trPr>
        <w:tc>
          <w:tcPr>
            <w:tcW w:w="6814"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 </w:t>
            </w:r>
          </w:p>
        </w:tc>
        <w:tc>
          <w:tcPr>
            <w:tcW w:w="1418" w:type="dxa"/>
            <w:gridSpan w:val="2"/>
            <w:tcBorders>
              <w:top w:val="single" w:sz="8" w:space="0" w:color="auto"/>
              <w:left w:val="nil"/>
              <w:bottom w:val="nil"/>
              <w:right w:val="single" w:sz="8" w:space="0" w:color="auto"/>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50</w:t>
            </w:r>
          </w:p>
        </w:tc>
        <w:tc>
          <w:tcPr>
            <w:tcW w:w="1417" w:type="dxa"/>
            <w:gridSpan w:val="2"/>
            <w:tcBorders>
              <w:top w:val="single" w:sz="8" w:space="0" w:color="auto"/>
              <w:left w:val="nil"/>
              <w:bottom w:val="nil"/>
              <w:right w:val="single" w:sz="8" w:space="0" w:color="auto"/>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4</w:t>
            </w:r>
          </w:p>
        </w:tc>
      </w:tr>
      <w:tr w:rsidR="00536C76" w:rsidRPr="00536C76" w:rsidTr="00536C76">
        <w:trPr>
          <w:trHeight w:val="330"/>
        </w:trPr>
        <w:tc>
          <w:tcPr>
            <w:tcW w:w="6814"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r w:rsidRPr="00536C76">
              <w:rPr>
                <w:rFonts w:ascii="Calibri" w:eastAsia="Times New Roman" w:hAnsi="Calibri" w:cs="Calibri"/>
                <w:b/>
                <w:bCs/>
                <w:color w:val="000000"/>
                <w:sz w:val="24"/>
                <w:szCs w:val="24"/>
                <w:lang w:eastAsia="tr-TR"/>
              </w:rPr>
              <w:t>GENEL TOPLAM</w:t>
            </w:r>
          </w:p>
        </w:tc>
        <w:tc>
          <w:tcPr>
            <w:tcW w:w="2835" w:type="dxa"/>
            <w:gridSpan w:val="4"/>
            <w:tcBorders>
              <w:top w:val="single" w:sz="8" w:space="0" w:color="auto"/>
              <w:left w:val="nil"/>
              <w:bottom w:val="single" w:sz="8" w:space="0" w:color="auto"/>
              <w:right w:val="single" w:sz="8" w:space="0" w:color="000000"/>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54</w:t>
            </w:r>
          </w:p>
        </w:tc>
      </w:tr>
      <w:tr w:rsidR="00536C76" w:rsidRPr="00536C76" w:rsidTr="00536C76">
        <w:trPr>
          <w:trHeight w:val="300"/>
        </w:trPr>
        <w:tc>
          <w:tcPr>
            <w:tcW w:w="364" w:type="dxa"/>
            <w:tcBorders>
              <w:top w:val="nil"/>
              <w:left w:val="nil"/>
              <w:bottom w:val="nil"/>
              <w:right w:val="nil"/>
            </w:tcBorders>
            <w:shd w:val="clear" w:color="auto" w:fill="auto"/>
            <w:noWrap/>
            <w:vAlign w:val="bottom"/>
            <w:hideMark/>
          </w:tcPr>
          <w:p w:rsidR="00536C76" w:rsidRPr="00536C76" w:rsidRDefault="00536C76" w:rsidP="00536C76">
            <w:pPr>
              <w:spacing w:after="0" w:line="240" w:lineRule="auto"/>
              <w:rPr>
                <w:rFonts w:ascii="Calibri" w:eastAsia="Times New Roman" w:hAnsi="Calibri" w:cs="Calibri"/>
                <w:color w:val="000000"/>
                <w:lang w:eastAsia="tr-TR"/>
              </w:rPr>
            </w:pPr>
          </w:p>
        </w:tc>
        <w:tc>
          <w:tcPr>
            <w:tcW w:w="3514" w:type="dxa"/>
            <w:tcBorders>
              <w:top w:val="nil"/>
              <w:left w:val="nil"/>
              <w:bottom w:val="nil"/>
              <w:right w:val="nil"/>
            </w:tcBorders>
            <w:shd w:val="clear" w:color="auto" w:fill="auto"/>
            <w:noWrap/>
            <w:vAlign w:val="bottom"/>
            <w:hideMark/>
          </w:tcPr>
          <w:p w:rsidR="00536C76" w:rsidRPr="00536C76" w:rsidRDefault="00536C76" w:rsidP="00536C76">
            <w:pPr>
              <w:spacing w:after="0" w:line="240" w:lineRule="auto"/>
              <w:rPr>
                <w:rFonts w:ascii="Calibri" w:eastAsia="Times New Roman" w:hAnsi="Calibri" w:cs="Calibri"/>
                <w:color w:val="000000"/>
                <w:lang w:eastAsia="tr-TR"/>
              </w:rPr>
            </w:pPr>
          </w:p>
        </w:tc>
        <w:tc>
          <w:tcPr>
            <w:tcW w:w="2936" w:type="dxa"/>
            <w:tcBorders>
              <w:top w:val="nil"/>
              <w:left w:val="nil"/>
              <w:bottom w:val="nil"/>
              <w:right w:val="nil"/>
            </w:tcBorders>
            <w:shd w:val="clear" w:color="auto" w:fill="auto"/>
            <w:noWrap/>
            <w:vAlign w:val="bottom"/>
            <w:hideMark/>
          </w:tcPr>
          <w:p w:rsidR="00536C76" w:rsidRPr="00536C76" w:rsidRDefault="00536C76" w:rsidP="00536C76">
            <w:pPr>
              <w:spacing w:after="0" w:line="240" w:lineRule="auto"/>
              <w:rPr>
                <w:rFonts w:ascii="Calibri" w:eastAsia="Times New Roman" w:hAnsi="Calibri" w:cs="Calibri"/>
                <w:color w:val="000000"/>
                <w:lang w:eastAsia="tr-TR"/>
              </w:rPr>
            </w:pPr>
          </w:p>
        </w:tc>
        <w:tc>
          <w:tcPr>
            <w:tcW w:w="1544" w:type="dxa"/>
            <w:gridSpan w:val="3"/>
            <w:tcBorders>
              <w:top w:val="nil"/>
              <w:left w:val="nil"/>
              <w:bottom w:val="nil"/>
              <w:right w:val="nil"/>
            </w:tcBorders>
            <w:shd w:val="clear" w:color="auto" w:fill="auto"/>
            <w:noWrap/>
            <w:vAlign w:val="bottom"/>
            <w:hideMark/>
          </w:tcPr>
          <w:p w:rsidR="00536C76" w:rsidRPr="00536C76" w:rsidRDefault="00536C76" w:rsidP="00536C76">
            <w:pPr>
              <w:spacing w:after="0" w:line="240" w:lineRule="auto"/>
              <w:rPr>
                <w:rFonts w:ascii="Calibri" w:eastAsia="Times New Roman" w:hAnsi="Calibri" w:cs="Calibri"/>
                <w:color w:val="000000"/>
                <w:lang w:eastAsia="tr-TR"/>
              </w:rPr>
            </w:pPr>
          </w:p>
        </w:tc>
        <w:tc>
          <w:tcPr>
            <w:tcW w:w="1291" w:type="dxa"/>
            <w:tcBorders>
              <w:top w:val="nil"/>
              <w:left w:val="nil"/>
              <w:bottom w:val="nil"/>
              <w:right w:val="nil"/>
            </w:tcBorders>
            <w:shd w:val="clear" w:color="auto" w:fill="auto"/>
            <w:noWrap/>
            <w:vAlign w:val="bottom"/>
            <w:hideMark/>
          </w:tcPr>
          <w:p w:rsidR="00536C76" w:rsidRPr="00536C76" w:rsidRDefault="00536C76" w:rsidP="00536C76">
            <w:pPr>
              <w:spacing w:after="0" w:line="240" w:lineRule="auto"/>
              <w:rPr>
                <w:rFonts w:ascii="Calibri" w:eastAsia="Times New Roman" w:hAnsi="Calibri" w:cs="Calibri"/>
                <w:color w:val="000000"/>
                <w:lang w:eastAsia="tr-TR"/>
              </w:rPr>
            </w:pPr>
          </w:p>
        </w:tc>
      </w:tr>
      <w:tr w:rsidR="00536C76" w:rsidRPr="00536C76" w:rsidTr="00536C76">
        <w:trPr>
          <w:trHeight w:val="315"/>
        </w:trPr>
        <w:tc>
          <w:tcPr>
            <w:tcW w:w="364" w:type="dxa"/>
            <w:tcBorders>
              <w:top w:val="nil"/>
              <w:left w:val="nil"/>
              <w:bottom w:val="nil"/>
              <w:right w:val="nil"/>
            </w:tcBorders>
            <w:shd w:val="clear" w:color="auto" w:fill="auto"/>
            <w:noWrap/>
            <w:vAlign w:val="bottom"/>
            <w:hideMark/>
          </w:tcPr>
          <w:p w:rsidR="00536C76" w:rsidRPr="00536C76" w:rsidRDefault="00536C76" w:rsidP="00536C76">
            <w:pPr>
              <w:spacing w:after="0" w:line="240" w:lineRule="auto"/>
              <w:rPr>
                <w:rFonts w:ascii="Calibri" w:eastAsia="Times New Roman" w:hAnsi="Calibri" w:cs="Calibri"/>
                <w:color w:val="000000"/>
                <w:lang w:eastAsia="tr-TR"/>
              </w:rPr>
            </w:pPr>
          </w:p>
        </w:tc>
        <w:tc>
          <w:tcPr>
            <w:tcW w:w="3514" w:type="dxa"/>
            <w:tcBorders>
              <w:top w:val="nil"/>
              <w:left w:val="nil"/>
              <w:bottom w:val="nil"/>
              <w:right w:val="nil"/>
            </w:tcBorders>
            <w:shd w:val="clear" w:color="auto" w:fill="auto"/>
            <w:noWrap/>
            <w:vAlign w:val="bottom"/>
            <w:hideMark/>
          </w:tcPr>
          <w:p w:rsidR="00536C76" w:rsidRPr="00536C76" w:rsidRDefault="00536C76" w:rsidP="00536C76">
            <w:pPr>
              <w:spacing w:after="0" w:line="240" w:lineRule="auto"/>
              <w:rPr>
                <w:rFonts w:ascii="Calibri" w:eastAsia="Times New Roman" w:hAnsi="Calibri" w:cs="Calibri"/>
                <w:color w:val="000000"/>
                <w:lang w:eastAsia="tr-TR"/>
              </w:rPr>
            </w:pPr>
          </w:p>
        </w:tc>
        <w:tc>
          <w:tcPr>
            <w:tcW w:w="2936" w:type="dxa"/>
            <w:tcBorders>
              <w:top w:val="nil"/>
              <w:left w:val="nil"/>
              <w:bottom w:val="nil"/>
              <w:right w:val="nil"/>
            </w:tcBorders>
            <w:shd w:val="clear" w:color="auto" w:fill="auto"/>
            <w:noWrap/>
            <w:vAlign w:val="bottom"/>
            <w:hideMark/>
          </w:tcPr>
          <w:p w:rsidR="00536C76" w:rsidRPr="00536C76" w:rsidRDefault="00536C76" w:rsidP="00536C76">
            <w:pPr>
              <w:spacing w:after="0" w:line="240" w:lineRule="auto"/>
              <w:rPr>
                <w:rFonts w:ascii="Calibri" w:eastAsia="Times New Roman" w:hAnsi="Calibri" w:cs="Calibri"/>
                <w:color w:val="000000"/>
                <w:lang w:eastAsia="tr-TR"/>
              </w:rPr>
            </w:pPr>
          </w:p>
        </w:tc>
        <w:tc>
          <w:tcPr>
            <w:tcW w:w="1544" w:type="dxa"/>
            <w:gridSpan w:val="3"/>
            <w:tcBorders>
              <w:top w:val="nil"/>
              <w:left w:val="nil"/>
              <w:bottom w:val="nil"/>
              <w:right w:val="nil"/>
            </w:tcBorders>
            <w:shd w:val="clear" w:color="auto" w:fill="auto"/>
            <w:noWrap/>
            <w:vAlign w:val="bottom"/>
            <w:hideMark/>
          </w:tcPr>
          <w:p w:rsidR="00536C76" w:rsidRPr="00536C76" w:rsidRDefault="00536C76" w:rsidP="00536C76">
            <w:pPr>
              <w:spacing w:after="0" w:line="240" w:lineRule="auto"/>
              <w:rPr>
                <w:rFonts w:ascii="Calibri" w:eastAsia="Times New Roman" w:hAnsi="Calibri" w:cs="Calibri"/>
                <w:color w:val="000000"/>
                <w:lang w:eastAsia="tr-TR"/>
              </w:rPr>
            </w:pPr>
          </w:p>
        </w:tc>
        <w:tc>
          <w:tcPr>
            <w:tcW w:w="1291" w:type="dxa"/>
            <w:tcBorders>
              <w:top w:val="nil"/>
              <w:left w:val="nil"/>
              <w:bottom w:val="nil"/>
              <w:right w:val="nil"/>
            </w:tcBorders>
            <w:shd w:val="clear" w:color="auto" w:fill="auto"/>
            <w:noWrap/>
            <w:vAlign w:val="bottom"/>
            <w:hideMark/>
          </w:tcPr>
          <w:p w:rsidR="00536C76" w:rsidRPr="00536C76" w:rsidRDefault="00536C76" w:rsidP="00536C76">
            <w:pPr>
              <w:spacing w:after="0" w:line="240" w:lineRule="auto"/>
              <w:rPr>
                <w:rFonts w:ascii="Calibri" w:eastAsia="Times New Roman" w:hAnsi="Calibri" w:cs="Calibri"/>
                <w:color w:val="000000"/>
                <w:lang w:eastAsia="tr-TR"/>
              </w:rPr>
            </w:pPr>
          </w:p>
        </w:tc>
      </w:tr>
      <w:tr w:rsidR="00536C76" w:rsidRPr="00536C76" w:rsidTr="00536C76">
        <w:trPr>
          <w:trHeight w:val="390"/>
        </w:trPr>
        <w:tc>
          <w:tcPr>
            <w:tcW w:w="9649"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8"/>
                <w:szCs w:val="28"/>
                <w:lang w:eastAsia="tr-TR"/>
              </w:rPr>
            </w:pPr>
            <w:r w:rsidRPr="00536C76">
              <w:rPr>
                <w:rFonts w:ascii="Calibri" w:eastAsia="Times New Roman" w:hAnsi="Calibri" w:cs="Calibri"/>
                <w:b/>
                <w:bCs/>
                <w:color w:val="000000"/>
                <w:sz w:val="28"/>
                <w:szCs w:val="28"/>
                <w:lang w:eastAsia="tr-TR"/>
              </w:rPr>
              <w:t>RAKET LİSTESİ</w:t>
            </w:r>
          </w:p>
        </w:tc>
      </w:tr>
      <w:tr w:rsidR="00536C76" w:rsidRPr="00536C76" w:rsidTr="00536C76">
        <w:trPr>
          <w:trHeight w:val="330"/>
        </w:trPr>
        <w:tc>
          <w:tcPr>
            <w:tcW w:w="364" w:type="dxa"/>
            <w:tcBorders>
              <w:top w:val="nil"/>
              <w:left w:val="single" w:sz="8" w:space="0" w:color="auto"/>
              <w:bottom w:val="single" w:sz="8" w:space="0" w:color="auto"/>
              <w:right w:val="nil"/>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r w:rsidRPr="00536C76">
              <w:rPr>
                <w:rFonts w:ascii="Calibri" w:eastAsia="Times New Roman" w:hAnsi="Calibri" w:cs="Calibri"/>
                <w:b/>
                <w:bCs/>
                <w:color w:val="000000"/>
                <w:sz w:val="24"/>
                <w:szCs w:val="24"/>
                <w:lang w:eastAsia="tr-TR"/>
              </w:rPr>
              <w:t> </w:t>
            </w:r>
          </w:p>
        </w:tc>
        <w:tc>
          <w:tcPr>
            <w:tcW w:w="3514" w:type="dxa"/>
            <w:tcBorders>
              <w:top w:val="nil"/>
              <w:left w:val="single" w:sz="8" w:space="0" w:color="auto"/>
              <w:bottom w:val="single" w:sz="8" w:space="0" w:color="auto"/>
              <w:right w:val="single" w:sz="8" w:space="0" w:color="auto"/>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r w:rsidRPr="00536C76">
              <w:rPr>
                <w:rFonts w:ascii="Calibri" w:eastAsia="Times New Roman" w:hAnsi="Calibri" w:cs="Calibri"/>
                <w:b/>
                <w:bCs/>
                <w:color w:val="000000"/>
                <w:sz w:val="24"/>
                <w:szCs w:val="24"/>
                <w:lang w:eastAsia="tr-TR"/>
              </w:rPr>
              <w:t>CADDE/SOKAK</w:t>
            </w:r>
          </w:p>
        </w:tc>
        <w:tc>
          <w:tcPr>
            <w:tcW w:w="2936" w:type="dxa"/>
            <w:tcBorders>
              <w:top w:val="nil"/>
              <w:left w:val="nil"/>
              <w:bottom w:val="single" w:sz="8" w:space="0" w:color="auto"/>
              <w:right w:val="nil"/>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r w:rsidRPr="00536C76">
              <w:rPr>
                <w:rFonts w:ascii="Calibri" w:eastAsia="Times New Roman" w:hAnsi="Calibri" w:cs="Calibri"/>
                <w:b/>
                <w:bCs/>
                <w:color w:val="000000"/>
                <w:sz w:val="24"/>
                <w:szCs w:val="24"/>
                <w:lang w:eastAsia="tr-TR"/>
              </w:rPr>
              <w:t>YER</w:t>
            </w:r>
          </w:p>
        </w:tc>
        <w:tc>
          <w:tcPr>
            <w:tcW w:w="1418" w:type="dxa"/>
            <w:gridSpan w:val="2"/>
            <w:tcBorders>
              <w:top w:val="nil"/>
              <w:left w:val="single" w:sz="8" w:space="0" w:color="auto"/>
              <w:bottom w:val="single" w:sz="8" w:space="0" w:color="auto"/>
              <w:right w:val="single" w:sz="8" w:space="0" w:color="auto"/>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r w:rsidRPr="00536C76">
              <w:rPr>
                <w:rFonts w:ascii="Calibri" w:eastAsia="Times New Roman" w:hAnsi="Calibri" w:cs="Calibri"/>
                <w:b/>
                <w:bCs/>
                <w:color w:val="000000"/>
                <w:sz w:val="24"/>
                <w:szCs w:val="24"/>
                <w:lang w:eastAsia="tr-TR"/>
              </w:rPr>
              <w:t>İHALE</w:t>
            </w:r>
          </w:p>
        </w:tc>
        <w:tc>
          <w:tcPr>
            <w:tcW w:w="1417" w:type="dxa"/>
            <w:gridSpan w:val="2"/>
            <w:tcBorders>
              <w:top w:val="nil"/>
              <w:left w:val="nil"/>
              <w:bottom w:val="single" w:sz="8" w:space="0" w:color="auto"/>
              <w:right w:val="single" w:sz="8" w:space="0" w:color="auto"/>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r w:rsidRPr="00536C76">
              <w:rPr>
                <w:rFonts w:ascii="Calibri" w:eastAsia="Times New Roman" w:hAnsi="Calibri" w:cs="Calibri"/>
                <w:b/>
                <w:bCs/>
                <w:color w:val="000000"/>
                <w:sz w:val="24"/>
                <w:szCs w:val="24"/>
                <w:lang w:eastAsia="tr-TR"/>
              </w:rPr>
              <w:t>LTB</w:t>
            </w:r>
          </w:p>
        </w:tc>
      </w:tr>
      <w:tr w:rsidR="00536C76" w:rsidRPr="00536C76" w:rsidTr="00536C76">
        <w:trPr>
          <w:trHeight w:val="300"/>
        </w:trPr>
        <w:tc>
          <w:tcPr>
            <w:tcW w:w="364" w:type="dxa"/>
            <w:tcBorders>
              <w:top w:val="single" w:sz="4" w:space="0" w:color="auto"/>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1</w:t>
            </w:r>
          </w:p>
        </w:tc>
        <w:tc>
          <w:tcPr>
            <w:tcW w:w="3514"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DR. BURHAN NALBANTOĞLU CADDESİ</w:t>
            </w:r>
          </w:p>
        </w:tc>
        <w:tc>
          <w:tcPr>
            <w:tcW w:w="2936" w:type="dxa"/>
            <w:tcBorders>
              <w:top w:val="single" w:sz="4" w:space="0" w:color="auto"/>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DEVLET HASTANESİ KARŞISI</w:t>
            </w:r>
          </w:p>
        </w:tc>
        <w:tc>
          <w:tcPr>
            <w:tcW w:w="1418" w:type="dxa"/>
            <w:gridSpan w:val="2"/>
            <w:tcBorders>
              <w:top w:val="single" w:sz="4" w:space="0" w:color="auto"/>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c>
          <w:tcPr>
            <w:tcW w:w="1417" w:type="dxa"/>
            <w:gridSpan w:val="2"/>
            <w:tcBorders>
              <w:top w:val="single" w:sz="4" w:space="0" w:color="auto"/>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2</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DR. BURHAN NALBANTOĞLU CADDESİ</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ELITE CITY CARS ÖNÜ</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3</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DR. BURHAN NALBANTOĞLU CADDESİ</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HASTÜRER AUTO ÖNÜ</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4</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DR. BURHAN NALBANTOĞLU CADDESİ</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LEVENT KOLEJİ ÖNÜ</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5</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RAİF DENKTAŞ CADDESİ</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BÜLENT ECEVİT PARKI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6</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ŞHT. MUSTAFA MEHMET SOKAK</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BÜLENT ECEVİT PARKI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7</w:t>
            </w:r>
          </w:p>
        </w:tc>
        <w:tc>
          <w:tcPr>
            <w:tcW w:w="3514" w:type="dxa"/>
            <w:tcBorders>
              <w:top w:val="nil"/>
              <w:left w:val="single" w:sz="8" w:space="0" w:color="auto"/>
              <w:bottom w:val="nil"/>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YAKIN DOĞU BULVARI</w:t>
            </w:r>
          </w:p>
        </w:tc>
        <w:tc>
          <w:tcPr>
            <w:tcW w:w="2936" w:type="dxa"/>
            <w:tcBorders>
              <w:top w:val="nil"/>
              <w:left w:val="nil"/>
              <w:bottom w:val="nil"/>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GÖÇMENKÖY HALISAHASI ÖNÜ</w:t>
            </w:r>
          </w:p>
        </w:tc>
        <w:tc>
          <w:tcPr>
            <w:tcW w:w="1418" w:type="dxa"/>
            <w:gridSpan w:val="2"/>
            <w:tcBorders>
              <w:top w:val="nil"/>
              <w:left w:val="single" w:sz="8" w:space="0" w:color="auto"/>
              <w:bottom w:val="nil"/>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nil"/>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8</w:t>
            </w:r>
          </w:p>
        </w:tc>
        <w:tc>
          <w:tcPr>
            <w:tcW w:w="3514"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DR. FAZIL KÜÇÜK BULVARI</w:t>
            </w:r>
          </w:p>
        </w:tc>
        <w:tc>
          <w:tcPr>
            <w:tcW w:w="2936" w:type="dxa"/>
            <w:tcBorders>
              <w:top w:val="single" w:sz="4" w:space="0" w:color="auto"/>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ALFEMO KARŞISI</w:t>
            </w:r>
          </w:p>
        </w:tc>
        <w:tc>
          <w:tcPr>
            <w:tcW w:w="1418" w:type="dxa"/>
            <w:gridSpan w:val="2"/>
            <w:tcBorders>
              <w:top w:val="single" w:sz="4" w:space="0" w:color="auto"/>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single" w:sz="4" w:space="0" w:color="auto"/>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9</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DR. FAZIL KÜÇÜK BULVARI</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NISSAN PLAZA KARŞISI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10</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DR. FAZIL KÜÇÜK BULVARI</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CADDE MUTFAK KARŞISI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11</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DR. FAZIL KÜÇÜK BULVARI</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EDİP ELEKTRONİK KARŞISI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12</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DR. FAZIL KÜÇÜK BULVARI</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LEVENT HONDA KARŞISI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13</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DR. FAZIL KÜÇÜK BULVARI</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OKMAR SUPERMARKET KARŞISI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14</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DR. FAZIL KÜÇÜK BULVARI</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KIBRIS TÜRK GAZETECİLER BİRLİĞİ KARŞISI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15</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DR. FAZIL KÜÇÜK BULVARI</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KIBRIS GAZETESİ KARŞISI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16</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DR. FAZIL KÜÇÜK BULVARI</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GIGABYTE LTD. KARŞISI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17</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DR. FAZIL KÜÇÜK BULVARI</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ALPET TRAFİK IŞIKLARI GERİSİ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18</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DR. FAZIL KÜÇÜK BULVARI</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ŞENSAL PREMIUM KARŞISI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19</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DR. FAZIL KÜÇÜK BULVARI</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K. PARALİK ÖNÜ</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20</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DR. FAZIL KÜÇÜK BULVARI</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TAŞKINKÖY TÜRK-SEN EVLERİ ÖNÜ</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21</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DR. FAZIL KÜÇÜK BULVARI</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AKSOY LTD. KARŞISI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22</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DR. FAZIL KÜÇÜK BULVARI</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FOTO FİLİZ ÖNÜ</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23</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DR. FAZIL KÜÇÜK BULVARI</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FUAR ÜST GEÇİT YANI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24</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DR. FAZIL KÜÇÜK BULVARI</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DEMİRBAĞ MÖBLE KARŞISI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25</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MİMAR MEHMET VAHİP CADDESİ</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HAMİTKÖY ÇEMBERİ ADACIĞIN İÇİ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15"/>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26</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ATATÜRK CADDESİ</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HAMİTKÖY ÇEMBERİ ADACIĞIN İÇİ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r>
      <w:tr w:rsidR="00536C76" w:rsidRPr="00536C76" w:rsidTr="00536C76">
        <w:trPr>
          <w:trHeight w:val="315"/>
        </w:trPr>
        <w:tc>
          <w:tcPr>
            <w:tcW w:w="6814"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 </w:t>
            </w:r>
          </w:p>
        </w:tc>
        <w:tc>
          <w:tcPr>
            <w:tcW w:w="1418" w:type="dxa"/>
            <w:gridSpan w:val="2"/>
            <w:tcBorders>
              <w:top w:val="single" w:sz="8" w:space="0" w:color="auto"/>
              <w:left w:val="nil"/>
              <w:bottom w:val="single" w:sz="8" w:space="0" w:color="auto"/>
              <w:right w:val="single" w:sz="8" w:space="0" w:color="auto"/>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22</w:t>
            </w:r>
          </w:p>
        </w:tc>
        <w:tc>
          <w:tcPr>
            <w:tcW w:w="1417" w:type="dxa"/>
            <w:gridSpan w:val="2"/>
            <w:tcBorders>
              <w:top w:val="single" w:sz="8" w:space="0" w:color="auto"/>
              <w:left w:val="nil"/>
              <w:bottom w:val="single" w:sz="8" w:space="0" w:color="auto"/>
              <w:right w:val="single" w:sz="8" w:space="0" w:color="auto"/>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5</w:t>
            </w:r>
          </w:p>
        </w:tc>
      </w:tr>
      <w:tr w:rsidR="00536C76" w:rsidRPr="00536C76" w:rsidTr="00536C76">
        <w:trPr>
          <w:trHeight w:val="330"/>
        </w:trPr>
        <w:tc>
          <w:tcPr>
            <w:tcW w:w="6814"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r w:rsidRPr="00536C76">
              <w:rPr>
                <w:rFonts w:ascii="Calibri" w:eastAsia="Times New Roman" w:hAnsi="Calibri" w:cs="Calibri"/>
                <w:b/>
                <w:bCs/>
                <w:color w:val="000000"/>
                <w:sz w:val="24"/>
                <w:szCs w:val="24"/>
                <w:lang w:eastAsia="tr-TR"/>
              </w:rPr>
              <w:t>GENEL TOPLAM</w:t>
            </w:r>
          </w:p>
        </w:tc>
        <w:tc>
          <w:tcPr>
            <w:tcW w:w="2835" w:type="dxa"/>
            <w:gridSpan w:val="4"/>
            <w:tcBorders>
              <w:top w:val="single" w:sz="8" w:space="0" w:color="auto"/>
              <w:left w:val="nil"/>
              <w:bottom w:val="single" w:sz="8" w:space="0" w:color="auto"/>
              <w:right w:val="single" w:sz="8" w:space="0" w:color="000000"/>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27</w:t>
            </w:r>
          </w:p>
        </w:tc>
      </w:tr>
      <w:tr w:rsidR="00536C76" w:rsidRPr="00536C76" w:rsidTr="00536C76">
        <w:trPr>
          <w:trHeight w:val="315"/>
        </w:trPr>
        <w:tc>
          <w:tcPr>
            <w:tcW w:w="364" w:type="dxa"/>
            <w:tcBorders>
              <w:top w:val="nil"/>
              <w:left w:val="nil"/>
              <w:bottom w:val="nil"/>
              <w:right w:val="nil"/>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p>
        </w:tc>
        <w:tc>
          <w:tcPr>
            <w:tcW w:w="3514" w:type="dxa"/>
            <w:tcBorders>
              <w:top w:val="nil"/>
              <w:left w:val="nil"/>
              <w:bottom w:val="nil"/>
              <w:right w:val="nil"/>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p>
        </w:tc>
        <w:tc>
          <w:tcPr>
            <w:tcW w:w="2936" w:type="dxa"/>
            <w:tcBorders>
              <w:top w:val="nil"/>
              <w:left w:val="nil"/>
              <w:bottom w:val="nil"/>
              <w:right w:val="nil"/>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p>
        </w:tc>
        <w:tc>
          <w:tcPr>
            <w:tcW w:w="1544" w:type="dxa"/>
            <w:gridSpan w:val="3"/>
            <w:tcBorders>
              <w:top w:val="nil"/>
              <w:left w:val="nil"/>
              <w:bottom w:val="nil"/>
              <w:right w:val="nil"/>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p>
        </w:tc>
        <w:tc>
          <w:tcPr>
            <w:tcW w:w="1291" w:type="dxa"/>
            <w:tcBorders>
              <w:top w:val="nil"/>
              <w:left w:val="nil"/>
              <w:bottom w:val="nil"/>
              <w:right w:val="nil"/>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p>
        </w:tc>
      </w:tr>
      <w:tr w:rsidR="00536C76" w:rsidRPr="00536C76" w:rsidTr="00536C76">
        <w:trPr>
          <w:trHeight w:val="330"/>
        </w:trPr>
        <w:tc>
          <w:tcPr>
            <w:tcW w:w="364" w:type="dxa"/>
            <w:tcBorders>
              <w:top w:val="nil"/>
              <w:left w:val="nil"/>
              <w:bottom w:val="nil"/>
              <w:right w:val="nil"/>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p>
        </w:tc>
        <w:tc>
          <w:tcPr>
            <w:tcW w:w="3514" w:type="dxa"/>
            <w:tcBorders>
              <w:top w:val="nil"/>
              <w:left w:val="nil"/>
              <w:bottom w:val="nil"/>
              <w:right w:val="nil"/>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p>
        </w:tc>
        <w:tc>
          <w:tcPr>
            <w:tcW w:w="2936" w:type="dxa"/>
            <w:tcBorders>
              <w:top w:val="nil"/>
              <w:left w:val="nil"/>
              <w:bottom w:val="nil"/>
              <w:right w:val="nil"/>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p>
        </w:tc>
        <w:tc>
          <w:tcPr>
            <w:tcW w:w="1544" w:type="dxa"/>
            <w:gridSpan w:val="3"/>
            <w:tcBorders>
              <w:top w:val="nil"/>
              <w:left w:val="nil"/>
              <w:bottom w:val="nil"/>
              <w:right w:val="nil"/>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p>
        </w:tc>
        <w:tc>
          <w:tcPr>
            <w:tcW w:w="1291" w:type="dxa"/>
            <w:tcBorders>
              <w:top w:val="nil"/>
              <w:left w:val="nil"/>
              <w:bottom w:val="nil"/>
              <w:right w:val="nil"/>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p>
        </w:tc>
      </w:tr>
      <w:tr w:rsidR="00536C76" w:rsidRPr="00536C76" w:rsidTr="00536C76">
        <w:trPr>
          <w:trHeight w:val="390"/>
        </w:trPr>
        <w:tc>
          <w:tcPr>
            <w:tcW w:w="9649" w:type="dxa"/>
            <w:gridSpan w:val="7"/>
            <w:tcBorders>
              <w:top w:val="single" w:sz="8" w:space="0" w:color="auto"/>
              <w:left w:val="single" w:sz="8" w:space="0" w:color="auto"/>
              <w:bottom w:val="nil"/>
              <w:right w:val="single" w:sz="8" w:space="0" w:color="000000"/>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8"/>
                <w:szCs w:val="28"/>
                <w:lang w:eastAsia="tr-TR"/>
              </w:rPr>
            </w:pPr>
            <w:r w:rsidRPr="00536C76">
              <w:rPr>
                <w:rFonts w:ascii="Calibri" w:eastAsia="Times New Roman" w:hAnsi="Calibri" w:cs="Calibri"/>
                <w:b/>
                <w:bCs/>
                <w:color w:val="000000"/>
                <w:sz w:val="28"/>
                <w:szCs w:val="28"/>
                <w:lang w:eastAsia="tr-TR"/>
              </w:rPr>
              <w:t>OTOBÜS DURAĞI LİSTESİ</w:t>
            </w:r>
          </w:p>
        </w:tc>
      </w:tr>
      <w:tr w:rsidR="00536C76" w:rsidRPr="00536C76" w:rsidTr="00536C76">
        <w:trPr>
          <w:trHeight w:val="330"/>
        </w:trPr>
        <w:tc>
          <w:tcPr>
            <w:tcW w:w="364" w:type="dxa"/>
            <w:tcBorders>
              <w:top w:val="single" w:sz="8" w:space="0" w:color="auto"/>
              <w:left w:val="single" w:sz="8" w:space="0" w:color="auto"/>
              <w:bottom w:val="single" w:sz="8" w:space="0" w:color="auto"/>
              <w:right w:val="nil"/>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r w:rsidRPr="00536C76">
              <w:rPr>
                <w:rFonts w:ascii="Calibri" w:eastAsia="Times New Roman" w:hAnsi="Calibri" w:cs="Calibri"/>
                <w:b/>
                <w:bCs/>
                <w:color w:val="000000"/>
                <w:sz w:val="24"/>
                <w:szCs w:val="24"/>
                <w:lang w:eastAsia="tr-TR"/>
              </w:rPr>
              <w:t> </w:t>
            </w:r>
          </w:p>
        </w:tc>
        <w:tc>
          <w:tcPr>
            <w:tcW w:w="351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r w:rsidRPr="00536C76">
              <w:rPr>
                <w:rFonts w:ascii="Calibri" w:eastAsia="Times New Roman" w:hAnsi="Calibri" w:cs="Calibri"/>
                <w:b/>
                <w:bCs/>
                <w:color w:val="000000"/>
                <w:sz w:val="24"/>
                <w:szCs w:val="24"/>
                <w:lang w:eastAsia="tr-TR"/>
              </w:rPr>
              <w:t>CADDE/SOKAK</w:t>
            </w:r>
          </w:p>
        </w:tc>
        <w:tc>
          <w:tcPr>
            <w:tcW w:w="2936" w:type="dxa"/>
            <w:tcBorders>
              <w:top w:val="single" w:sz="8" w:space="0" w:color="auto"/>
              <w:left w:val="nil"/>
              <w:bottom w:val="single" w:sz="8" w:space="0" w:color="auto"/>
              <w:right w:val="nil"/>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r w:rsidRPr="00536C76">
              <w:rPr>
                <w:rFonts w:ascii="Calibri" w:eastAsia="Times New Roman" w:hAnsi="Calibri" w:cs="Calibri"/>
                <w:b/>
                <w:bCs/>
                <w:color w:val="000000"/>
                <w:sz w:val="24"/>
                <w:szCs w:val="24"/>
                <w:lang w:eastAsia="tr-TR"/>
              </w:rPr>
              <w:t>YER</w:t>
            </w:r>
          </w:p>
        </w:tc>
        <w:tc>
          <w:tcPr>
            <w:tcW w:w="1418"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r w:rsidRPr="00536C76">
              <w:rPr>
                <w:rFonts w:ascii="Calibri" w:eastAsia="Times New Roman" w:hAnsi="Calibri" w:cs="Calibri"/>
                <w:b/>
                <w:bCs/>
                <w:color w:val="000000"/>
                <w:sz w:val="24"/>
                <w:szCs w:val="24"/>
                <w:lang w:eastAsia="tr-TR"/>
              </w:rPr>
              <w:t>İHALE</w:t>
            </w:r>
          </w:p>
        </w:tc>
        <w:tc>
          <w:tcPr>
            <w:tcW w:w="1417" w:type="dxa"/>
            <w:gridSpan w:val="2"/>
            <w:tcBorders>
              <w:top w:val="single" w:sz="8" w:space="0" w:color="auto"/>
              <w:left w:val="nil"/>
              <w:bottom w:val="single" w:sz="8" w:space="0" w:color="auto"/>
              <w:right w:val="single" w:sz="8" w:space="0" w:color="auto"/>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r w:rsidRPr="00536C76">
              <w:rPr>
                <w:rFonts w:ascii="Calibri" w:eastAsia="Times New Roman" w:hAnsi="Calibri" w:cs="Calibri"/>
                <w:b/>
                <w:bCs/>
                <w:color w:val="000000"/>
                <w:sz w:val="24"/>
                <w:szCs w:val="24"/>
                <w:lang w:eastAsia="tr-TR"/>
              </w:rPr>
              <w:t>LTB</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1</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DR. BURHAN NALBANTOĞLU CAD.</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DEVLET HASTANESİ KARŞISI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3</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2</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DR. BURHAN NALBANTOĞLU CAD.</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DEVLET HASTANESİ ÖNÜ</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3</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DR. FAZIL KÜÇÜK BULVARI</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HYUNDAI PLAZA-EKİN ADADEMİR ARASI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2</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4</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DR. FAZIL KÜÇÜK BULVARI</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KIBRIS GAZETESİ KARŞISI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2</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5</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DR. FAZIL KÜÇÜK BULVARI</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GENÇ TV ÖNÜ</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6</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DR. FAZIL KÜÇÜK BULVARI</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DOĞTAŞ EXCLUSIVE ÖNÜ</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7</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DR. FAZIL KÜÇÜK BULVARI</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KEMAL PARALİK ÖNÜ</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8</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DR. FAZIL KÜÇÜK BULVARI</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DİMA DISCOUNT SUPERMARKET ÖNÜ</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2</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9</w:t>
            </w:r>
          </w:p>
        </w:tc>
        <w:tc>
          <w:tcPr>
            <w:tcW w:w="3514" w:type="dxa"/>
            <w:tcBorders>
              <w:top w:val="nil"/>
              <w:left w:val="single" w:sz="8" w:space="0" w:color="auto"/>
              <w:bottom w:val="nil"/>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DR. FAZIL KÜÇÜK BULVARI</w:t>
            </w:r>
          </w:p>
        </w:tc>
        <w:tc>
          <w:tcPr>
            <w:tcW w:w="2936" w:type="dxa"/>
            <w:tcBorders>
              <w:top w:val="nil"/>
              <w:left w:val="nil"/>
              <w:bottom w:val="nil"/>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TENİS KORTLARI ÖNÜ</w:t>
            </w:r>
          </w:p>
        </w:tc>
        <w:tc>
          <w:tcPr>
            <w:tcW w:w="1418" w:type="dxa"/>
            <w:gridSpan w:val="2"/>
            <w:tcBorders>
              <w:top w:val="nil"/>
              <w:left w:val="single" w:sz="8" w:space="0" w:color="auto"/>
              <w:bottom w:val="nil"/>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2</w:t>
            </w:r>
          </w:p>
        </w:tc>
        <w:tc>
          <w:tcPr>
            <w:tcW w:w="1417" w:type="dxa"/>
            <w:gridSpan w:val="2"/>
            <w:tcBorders>
              <w:top w:val="nil"/>
              <w:left w:val="nil"/>
              <w:bottom w:val="nil"/>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10</w:t>
            </w:r>
          </w:p>
        </w:tc>
        <w:tc>
          <w:tcPr>
            <w:tcW w:w="3514"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ARTEMEL KARAL SOKAK</w:t>
            </w:r>
          </w:p>
        </w:tc>
        <w:tc>
          <w:tcPr>
            <w:tcW w:w="2936" w:type="dxa"/>
            <w:tcBorders>
              <w:top w:val="single" w:sz="4" w:space="0" w:color="auto"/>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TAŞKINKÖY TÜRK-SEN EVLERİ ÖNÜ</w:t>
            </w:r>
          </w:p>
        </w:tc>
        <w:tc>
          <w:tcPr>
            <w:tcW w:w="1418" w:type="dxa"/>
            <w:gridSpan w:val="2"/>
            <w:tcBorders>
              <w:top w:val="single" w:sz="4" w:space="0" w:color="auto"/>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c>
          <w:tcPr>
            <w:tcW w:w="1417" w:type="dxa"/>
            <w:gridSpan w:val="2"/>
            <w:tcBorders>
              <w:top w:val="single" w:sz="4" w:space="0" w:color="auto"/>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11</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TAŞKINKÖY 4. SOKAK</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NECATİ TAŞKIN İLKOKULU ÖNÜ</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12</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SANAYİ BÖLGESİ 2. CADDE</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YÜKSEL AHMET RAŞİT ÖNÜ</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13</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SANAYİ BÖLGESİ SANAYİ CADDESİ</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ATATÜRK SPOR SALONU ÖNÜ</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14</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KEMAL M. AKSAY CAD.</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AKDENİZ KARPAZ ÜNİVERSİTESİ ÖNÜ</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15</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KEMAL M. AKSAY CAD.</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ŞEFLER PASTAHANESİ KARŞISI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16</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ŞHT. KEMAL ÜNAL CADDESİ</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SERENA BUTİK KARŞISI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17</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ŞHT. KEMAL ÜNAL CADDESİ</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SERENA BUTİK ÖNÜ</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18</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ŞHT. MUSTAFA MEHMET SOKAK</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EREL &amp; CO. LTD. YANI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19</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ŞHT. İLHAN ÖZCAN SOKAK</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OSMAN ÖREK MESLEK LİSESİ ÖNÜ</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20</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RAİF DENKTAŞ CADDESİ</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sz w:val="18"/>
                <w:szCs w:val="18"/>
                <w:lang w:eastAsia="tr-TR"/>
              </w:rPr>
            </w:pPr>
            <w:r w:rsidRPr="00536C76">
              <w:rPr>
                <w:rFonts w:ascii="Calibri" w:eastAsia="Times New Roman" w:hAnsi="Calibri" w:cs="Calibri"/>
                <w:sz w:val="18"/>
                <w:szCs w:val="18"/>
                <w:lang w:eastAsia="tr-TR"/>
              </w:rPr>
              <w:t>BÜLENT ECEVİT ANADOLU LİSESİ ÖNÜ</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2</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00"/>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21</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ATATÜRK CAD.</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HAMİTKÖY DR. FAZIL KÜÇÜK İLKOKULU ÖNÜ</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r>
      <w:tr w:rsidR="00536C76" w:rsidRPr="00536C76" w:rsidTr="00536C76">
        <w:trPr>
          <w:trHeight w:val="315"/>
        </w:trPr>
        <w:tc>
          <w:tcPr>
            <w:tcW w:w="364" w:type="dxa"/>
            <w:tcBorders>
              <w:top w:val="nil"/>
              <w:left w:val="single" w:sz="8" w:space="0" w:color="auto"/>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22</w:t>
            </w:r>
          </w:p>
        </w:tc>
        <w:tc>
          <w:tcPr>
            <w:tcW w:w="3514" w:type="dxa"/>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ATATÜRK CAD.</w:t>
            </w:r>
          </w:p>
        </w:tc>
        <w:tc>
          <w:tcPr>
            <w:tcW w:w="2936" w:type="dxa"/>
            <w:tcBorders>
              <w:top w:val="nil"/>
              <w:left w:val="nil"/>
              <w:bottom w:val="single" w:sz="4" w:space="0" w:color="auto"/>
              <w:right w:val="nil"/>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sz w:val="18"/>
                <w:szCs w:val="18"/>
                <w:lang w:eastAsia="tr-TR"/>
              </w:rPr>
            </w:pPr>
            <w:r w:rsidRPr="00536C76">
              <w:rPr>
                <w:rFonts w:ascii="Calibri" w:eastAsia="Times New Roman" w:hAnsi="Calibri" w:cs="Calibri"/>
                <w:color w:val="000000"/>
                <w:sz w:val="18"/>
                <w:szCs w:val="18"/>
                <w:lang w:eastAsia="tr-TR"/>
              </w:rPr>
              <w:t>HAMİTKÖY NEŞE SOKAK KAVŞAĞI</w:t>
            </w:r>
          </w:p>
        </w:tc>
        <w:tc>
          <w:tcPr>
            <w:tcW w:w="1418" w:type="dxa"/>
            <w:gridSpan w:val="2"/>
            <w:tcBorders>
              <w:top w:val="nil"/>
              <w:left w:val="single" w:sz="8" w:space="0" w:color="auto"/>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1</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0</w:t>
            </w:r>
          </w:p>
        </w:tc>
      </w:tr>
      <w:tr w:rsidR="00536C76" w:rsidRPr="00536C76" w:rsidTr="00536C76">
        <w:trPr>
          <w:trHeight w:val="315"/>
        </w:trPr>
        <w:tc>
          <w:tcPr>
            <w:tcW w:w="6814"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color w:val="000000"/>
                <w:lang w:eastAsia="tr-TR"/>
              </w:rPr>
            </w:pPr>
            <w:r w:rsidRPr="00536C76">
              <w:rPr>
                <w:rFonts w:ascii="Calibri" w:eastAsia="Times New Roman" w:hAnsi="Calibri" w:cs="Calibri"/>
                <w:color w:val="000000"/>
                <w:lang w:eastAsia="tr-TR"/>
              </w:rPr>
              <w:t> </w:t>
            </w:r>
          </w:p>
        </w:tc>
        <w:tc>
          <w:tcPr>
            <w:tcW w:w="1418" w:type="dxa"/>
            <w:gridSpan w:val="2"/>
            <w:tcBorders>
              <w:top w:val="single" w:sz="8" w:space="0" w:color="auto"/>
              <w:left w:val="nil"/>
              <w:bottom w:val="nil"/>
              <w:right w:val="single" w:sz="8" w:space="0" w:color="auto"/>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23</w:t>
            </w:r>
          </w:p>
        </w:tc>
        <w:tc>
          <w:tcPr>
            <w:tcW w:w="1417" w:type="dxa"/>
            <w:gridSpan w:val="2"/>
            <w:tcBorders>
              <w:top w:val="single" w:sz="8" w:space="0" w:color="auto"/>
              <w:left w:val="nil"/>
              <w:bottom w:val="nil"/>
              <w:right w:val="single" w:sz="8" w:space="0" w:color="auto"/>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6</w:t>
            </w:r>
          </w:p>
        </w:tc>
      </w:tr>
      <w:tr w:rsidR="00536C76" w:rsidRPr="00536C76" w:rsidTr="00536C76">
        <w:trPr>
          <w:trHeight w:val="330"/>
        </w:trPr>
        <w:tc>
          <w:tcPr>
            <w:tcW w:w="6814"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sz w:val="24"/>
                <w:szCs w:val="24"/>
                <w:lang w:eastAsia="tr-TR"/>
              </w:rPr>
            </w:pPr>
            <w:r w:rsidRPr="00536C76">
              <w:rPr>
                <w:rFonts w:ascii="Calibri" w:eastAsia="Times New Roman" w:hAnsi="Calibri" w:cs="Calibri"/>
                <w:b/>
                <w:bCs/>
                <w:color w:val="000000"/>
                <w:sz w:val="24"/>
                <w:szCs w:val="24"/>
                <w:lang w:eastAsia="tr-TR"/>
              </w:rPr>
              <w:t>GENEL TOPLAM</w:t>
            </w:r>
          </w:p>
        </w:tc>
        <w:tc>
          <w:tcPr>
            <w:tcW w:w="2835" w:type="dxa"/>
            <w:gridSpan w:val="4"/>
            <w:tcBorders>
              <w:top w:val="single" w:sz="8" w:space="0" w:color="auto"/>
              <w:left w:val="nil"/>
              <w:bottom w:val="single" w:sz="8" w:space="0" w:color="auto"/>
              <w:right w:val="single" w:sz="8" w:space="0" w:color="000000"/>
            </w:tcBorders>
            <w:shd w:val="clear" w:color="auto" w:fill="auto"/>
            <w:noWrap/>
            <w:vAlign w:val="bottom"/>
            <w:hideMark/>
          </w:tcPr>
          <w:p w:rsidR="00536C76" w:rsidRPr="00536C76" w:rsidRDefault="00536C76" w:rsidP="00536C76">
            <w:pPr>
              <w:spacing w:after="0" w:line="240" w:lineRule="auto"/>
              <w:jc w:val="center"/>
              <w:rPr>
                <w:rFonts w:ascii="Calibri" w:eastAsia="Times New Roman" w:hAnsi="Calibri" w:cs="Calibri"/>
                <w:b/>
                <w:bCs/>
                <w:color w:val="000000"/>
                <w:lang w:eastAsia="tr-TR"/>
              </w:rPr>
            </w:pPr>
            <w:r w:rsidRPr="00536C76">
              <w:rPr>
                <w:rFonts w:ascii="Calibri" w:eastAsia="Times New Roman" w:hAnsi="Calibri" w:cs="Calibri"/>
                <w:b/>
                <w:bCs/>
                <w:color w:val="000000"/>
                <w:lang w:eastAsia="tr-TR"/>
              </w:rPr>
              <w:t>29</w:t>
            </w:r>
          </w:p>
        </w:tc>
      </w:tr>
    </w:tbl>
    <w:p w:rsidR="00536C76" w:rsidRPr="00536C76" w:rsidRDefault="00536C76" w:rsidP="00536C76">
      <w:pPr>
        <w:jc w:val="both"/>
        <w:rPr>
          <w:rFonts w:ascii="Times New Roman" w:hAnsi="Times New Roman" w:cs="Times New Roman"/>
          <w:sz w:val="24"/>
          <w:szCs w:val="24"/>
        </w:rPr>
      </w:pPr>
    </w:p>
    <w:p w:rsidR="00D0722A" w:rsidRDefault="00D0722A">
      <w:pPr>
        <w:pStyle w:val="ListParagraph"/>
        <w:ind w:left="360"/>
        <w:jc w:val="both"/>
        <w:rPr>
          <w:rFonts w:ascii="Times New Roman" w:hAnsi="Times New Roman" w:cs="Times New Roman"/>
          <w:sz w:val="24"/>
          <w:szCs w:val="24"/>
        </w:rPr>
      </w:pPr>
    </w:p>
    <w:p w:rsidR="00D0722A" w:rsidRDefault="00D0722A">
      <w:pPr>
        <w:pStyle w:val="ListParagraph"/>
        <w:ind w:left="360"/>
        <w:jc w:val="both"/>
        <w:rPr>
          <w:rFonts w:ascii="Times New Roman" w:hAnsi="Times New Roman" w:cs="Times New Roman"/>
          <w:sz w:val="24"/>
          <w:szCs w:val="24"/>
        </w:rPr>
      </w:pPr>
    </w:p>
    <w:p w:rsidR="00D0722A" w:rsidRDefault="00D0722A">
      <w:pPr>
        <w:pStyle w:val="ListParagraph"/>
        <w:ind w:left="360"/>
        <w:jc w:val="both"/>
        <w:rPr>
          <w:rFonts w:ascii="Times New Roman" w:hAnsi="Times New Roman" w:cs="Times New Roman"/>
          <w:sz w:val="24"/>
          <w:szCs w:val="24"/>
        </w:rPr>
      </w:pPr>
    </w:p>
    <w:p w:rsidR="00D0722A" w:rsidRDefault="00D0722A">
      <w:pPr>
        <w:pStyle w:val="ListParagraph"/>
        <w:ind w:left="360"/>
        <w:jc w:val="both"/>
        <w:rPr>
          <w:rFonts w:ascii="Times New Roman" w:hAnsi="Times New Roman" w:cs="Times New Roman"/>
          <w:sz w:val="24"/>
          <w:szCs w:val="24"/>
        </w:rPr>
      </w:pPr>
    </w:p>
    <w:p w:rsidR="00D0722A" w:rsidRDefault="00D0722A">
      <w:pPr>
        <w:pStyle w:val="ListParagraph"/>
        <w:ind w:left="360"/>
        <w:jc w:val="both"/>
        <w:rPr>
          <w:rFonts w:ascii="Times New Roman" w:hAnsi="Times New Roman" w:cs="Times New Roman"/>
          <w:sz w:val="24"/>
          <w:szCs w:val="24"/>
        </w:rPr>
      </w:pPr>
    </w:p>
    <w:p w:rsidR="00D0722A" w:rsidRDefault="00D0722A">
      <w:pPr>
        <w:pStyle w:val="ListParagraph"/>
        <w:ind w:left="360"/>
        <w:jc w:val="both"/>
        <w:rPr>
          <w:rFonts w:ascii="Times New Roman" w:hAnsi="Times New Roman" w:cs="Times New Roman"/>
          <w:sz w:val="24"/>
          <w:szCs w:val="24"/>
        </w:rPr>
      </w:pPr>
    </w:p>
    <w:p w:rsidR="00D0722A" w:rsidRDefault="00D0722A">
      <w:pPr>
        <w:pStyle w:val="ListParagraph"/>
        <w:ind w:left="360"/>
        <w:jc w:val="both"/>
        <w:rPr>
          <w:rFonts w:ascii="Times New Roman" w:hAnsi="Times New Roman" w:cs="Times New Roman"/>
          <w:sz w:val="24"/>
          <w:szCs w:val="24"/>
        </w:rPr>
      </w:pPr>
    </w:p>
    <w:p w:rsidR="00D0722A" w:rsidRDefault="00D0722A">
      <w:pPr>
        <w:pStyle w:val="ListParagraph"/>
        <w:ind w:left="360"/>
        <w:jc w:val="both"/>
        <w:rPr>
          <w:rFonts w:ascii="Times New Roman" w:hAnsi="Times New Roman" w:cs="Times New Roman"/>
          <w:sz w:val="24"/>
          <w:szCs w:val="24"/>
        </w:rPr>
      </w:pPr>
    </w:p>
    <w:sectPr w:rsidR="00D0722A" w:rsidSect="00D0722A">
      <w:headerReference w:type="default" r:id="rId8"/>
      <w:pgSz w:w="11906" w:h="16838"/>
      <w:pgMar w:top="720" w:right="720" w:bottom="720" w:left="72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116B7AE0" w15:done="0"/>
  <w15:commentEx w15:paraId="3FC12683" w15:done="0"/>
  <w15:commentEx w15:paraId="07880266"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5E75" w:rsidRDefault="00205E75">
      <w:pPr>
        <w:spacing w:line="240" w:lineRule="auto"/>
      </w:pPr>
      <w:r>
        <w:separator/>
      </w:r>
    </w:p>
  </w:endnote>
  <w:endnote w:type="continuationSeparator" w:id="1">
    <w:p w:rsidR="00205E75" w:rsidRDefault="00205E7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Cambria">
    <w:panose1 w:val="02040503050406030204"/>
    <w:charset w:val="A2"/>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A2"/>
    <w:family w:val="swiss"/>
    <w:pitch w:val="variable"/>
    <w:sig w:usb0="E1002EFF" w:usb1="C000605B" w:usb2="00000029" w:usb3="00000000" w:csb0="000101FF" w:csb1="00000000"/>
  </w:font>
  <w:font w:name="Century Gothic">
    <w:panose1 w:val="020B0502020202020204"/>
    <w:charset w:val="A2"/>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5E75" w:rsidRDefault="00205E75">
      <w:pPr>
        <w:spacing w:after="0"/>
      </w:pPr>
      <w:r>
        <w:separator/>
      </w:r>
    </w:p>
  </w:footnote>
  <w:footnote w:type="continuationSeparator" w:id="1">
    <w:p w:rsidR="00205E75" w:rsidRDefault="00205E75">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E75" w:rsidRDefault="00205E75">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3382A"/>
    <w:multiLevelType w:val="multilevel"/>
    <w:tmpl w:val="0B43382A"/>
    <w:lvl w:ilvl="0">
      <w:start w:val="1"/>
      <w:numFmt w:val="decimal"/>
      <w:lvlText w:val="%1."/>
      <w:lvlJc w:val="left"/>
      <w:pPr>
        <w:ind w:left="360" w:hanging="360"/>
      </w:pPr>
      <w:rPr>
        <w:rFonts w:hint="default"/>
        <w:b w:val="0"/>
        <w:bCs/>
        <w:color w:val="auto"/>
        <w:sz w:val="24"/>
        <w:szCs w:val="24"/>
      </w:rPr>
    </w:lvl>
    <w:lvl w:ilvl="1">
      <w:start w:val="1"/>
      <w:numFmt w:val="decimal"/>
      <w:lvlText w:val="%1.%2."/>
      <w:lvlJc w:val="left"/>
      <w:pPr>
        <w:ind w:left="684" w:hanging="432"/>
      </w:pPr>
      <w:rPr>
        <w:b w:val="0"/>
        <w:bCs/>
        <w:color w:val="auto"/>
        <w:sz w:val="22"/>
        <w:szCs w:val="22"/>
      </w:rPr>
    </w:lvl>
    <w:lvl w:ilvl="2">
      <w:start w:val="1"/>
      <w:numFmt w:val="decimal"/>
      <w:lvlText w:val="%3."/>
      <w:lvlJc w:val="left"/>
      <w:pPr>
        <w:ind w:left="1214" w:hanging="504"/>
      </w:pPr>
      <w:rPr>
        <w:b/>
        <w:bCs/>
        <w:sz w:val="20"/>
        <w:szCs w:val="20"/>
      </w:r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EBE6F67"/>
    <w:multiLevelType w:val="multilevel"/>
    <w:tmpl w:val="2EBE6F67"/>
    <w:lvl w:ilvl="0">
      <w:start w:val="1"/>
      <w:numFmt w:val="decimal"/>
      <w:pStyle w:val="Heading1"/>
      <w:suff w:val="space"/>
      <w:lvlText w:val="Chapter %1"/>
      <w:lvlJc w:val="left"/>
      <w:pPr>
        <w:ind w:left="0" w:firstLine="0"/>
      </w:pPr>
      <w:rPr>
        <w:rFonts w:hint="default"/>
        <w:b/>
        <w:bCs/>
        <w:color w:val="auto"/>
        <w:sz w:val="20"/>
        <w:szCs w:val="20"/>
      </w:rPr>
    </w:lvl>
    <w:lvl w:ilvl="1">
      <w:start w:val="1"/>
      <w:numFmt w:val="none"/>
      <w:pStyle w:val="Heading2"/>
      <w:suff w:val="nothing"/>
      <w:lvlText w:val=""/>
      <w:lvlJc w:val="left"/>
      <w:pPr>
        <w:ind w:left="0" w:firstLine="0"/>
      </w:pPr>
      <w:rPr>
        <w:b/>
        <w:bCs/>
        <w:color w:val="auto"/>
        <w:sz w:val="24"/>
        <w:szCs w:val="24"/>
      </w:rPr>
    </w:lvl>
    <w:lvl w:ilvl="2">
      <w:start w:val="1"/>
      <w:numFmt w:val="none"/>
      <w:pStyle w:val="Heading3"/>
      <w:suff w:val="nothing"/>
      <w:lvlText w:val=""/>
      <w:lvlJc w:val="left"/>
      <w:pPr>
        <w:ind w:left="0" w:firstLine="0"/>
      </w:pPr>
      <w:rPr>
        <w:b/>
        <w:bCs/>
        <w:sz w:val="20"/>
        <w:szCs w:val="20"/>
      </w:r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2">
    <w:nsid w:val="59294787"/>
    <w:multiLevelType w:val="multilevel"/>
    <w:tmpl w:val="59294787"/>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Microsoft Office User">
    <w15:presenceInfo w15:providerId="None" w15:userId="Microsoft Office Us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hdrShapeDefaults>
    <o:shapedefaults v:ext="edit" spidmax="24577"/>
  </w:hdrShapeDefaults>
  <w:footnotePr>
    <w:footnote w:id="0"/>
    <w:footnote w:id="1"/>
  </w:footnotePr>
  <w:endnotePr>
    <w:endnote w:id="0"/>
    <w:endnote w:id="1"/>
  </w:endnotePr>
  <w:compat/>
  <w:rsids>
    <w:rsidRoot w:val="00503892"/>
    <w:rsid w:val="00014CFC"/>
    <w:rsid w:val="000227C2"/>
    <w:rsid w:val="00026684"/>
    <w:rsid w:val="00027150"/>
    <w:rsid w:val="00032E5A"/>
    <w:rsid w:val="00036EE0"/>
    <w:rsid w:val="00041001"/>
    <w:rsid w:val="00054A4C"/>
    <w:rsid w:val="00054ED3"/>
    <w:rsid w:val="000603DD"/>
    <w:rsid w:val="000612FF"/>
    <w:rsid w:val="0006201C"/>
    <w:rsid w:val="00062352"/>
    <w:rsid w:val="00085DDF"/>
    <w:rsid w:val="00094C63"/>
    <w:rsid w:val="000A08A0"/>
    <w:rsid w:val="000A0EDA"/>
    <w:rsid w:val="000A2AD6"/>
    <w:rsid w:val="000A7E38"/>
    <w:rsid w:val="000B1FC0"/>
    <w:rsid w:val="000C26F2"/>
    <w:rsid w:val="000E1349"/>
    <w:rsid w:val="000E3D3F"/>
    <w:rsid w:val="000E5349"/>
    <w:rsid w:val="000E572A"/>
    <w:rsid w:val="000E5CB5"/>
    <w:rsid w:val="000E6827"/>
    <w:rsid w:val="000F7068"/>
    <w:rsid w:val="00103C62"/>
    <w:rsid w:val="00111068"/>
    <w:rsid w:val="001317B8"/>
    <w:rsid w:val="00136EDA"/>
    <w:rsid w:val="001372F8"/>
    <w:rsid w:val="001502F8"/>
    <w:rsid w:val="00152429"/>
    <w:rsid w:val="00167A60"/>
    <w:rsid w:val="00181478"/>
    <w:rsid w:val="001A061D"/>
    <w:rsid w:val="001A13DF"/>
    <w:rsid w:val="001B4792"/>
    <w:rsid w:val="001C1CE6"/>
    <w:rsid w:val="001D3FF0"/>
    <w:rsid w:val="001D4BDC"/>
    <w:rsid w:val="001E144C"/>
    <w:rsid w:val="001E3069"/>
    <w:rsid w:val="001E32A6"/>
    <w:rsid w:val="001F233B"/>
    <w:rsid w:val="001F28D4"/>
    <w:rsid w:val="002054B6"/>
    <w:rsid w:val="00205E75"/>
    <w:rsid w:val="00212C54"/>
    <w:rsid w:val="00215DB8"/>
    <w:rsid w:val="0022024F"/>
    <w:rsid w:val="00224480"/>
    <w:rsid w:val="002308AF"/>
    <w:rsid w:val="00231477"/>
    <w:rsid w:val="0023531D"/>
    <w:rsid w:val="00242D8F"/>
    <w:rsid w:val="00245213"/>
    <w:rsid w:val="0025017A"/>
    <w:rsid w:val="00250E72"/>
    <w:rsid w:val="002539C2"/>
    <w:rsid w:val="002566CE"/>
    <w:rsid w:val="0026270C"/>
    <w:rsid w:val="00264F3E"/>
    <w:rsid w:val="0027162B"/>
    <w:rsid w:val="00273A29"/>
    <w:rsid w:val="00277F2C"/>
    <w:rsid w:val="00293A29"/>
    <w:rsid w:val="002A23A0"/>
    <w:rsid w:val="002A726A"/>
    <w:rsid w:val="002C5777"/>
    <w:rsid w:val="002D0834"/>
    <w:rsid w:val="002D2D0A"/>
    <w:rsid w:val="002D3B30"/>
    <w:rsid w:val="002D5D58"/>
    <w:rsid w:val="002F7D51"/>
    <w:rsid w:val="0031020B"/>
    <w:rsid w:val="00312257"/>
    <w:rsid w:val="0031327A"/>
    <w:rsid w:val="0031567B"/>
    <w:rsid w:val="00316B10"/>
    <w:rsid w:val="003213E2"/>
    <w:rsid w:val="003223A5"/>
    <w:rsid w:val="00323C23"/>
    <w:rsid w:val="00325CC0"/>
    <w:rsid w:val="00336A2E"/>
    <w:rsid w:val="0034428A"/>
    <w:rsid w:val="00344660"/>
    <w:rsid w:val="003465C3"/>
    <w:rsid w:val="00347086"/>
    <w:rsid w:val="00347F79"/>
    <w:rsid w:val="0035483E"/>
    <w:rsid w:val="00356128"/>
    <w:rsid w:val="0036339B"/>
    <w:rsid w:val="00365577"/>
    <w:rsid w:val="003655AE"/>
    <w:rsid w:val="00366F0A"/>
    <w:rsid w:val="0037568A"/>
    <w:rsid w:val="00380F4A"/>
    <w:rsid w:val="00391934"/>
    <w:rsid w:val="003A4E8D"/>
    <w:rsid w:val="003A5881"/>
    <w:rsid w:val="003B0326"/>
    <w:rsid w:val="003B059A"/>
    <w:rsid w:val="003B141E"/>
    <w:rsid w:val="003C06B2"/>
    <w:rsid w:val="003C3F81"/>
    <w:rsid w:val="003D46AB"/>
    <w:rsid w:val="003D6248"/>
    <w:rsid w:val="003E333C"/>
    <w:rsid w:val="003F3208"/>
    <w:rsid w:val="0040119D"/>
    <w:rsid w:val="00403693"/>
    <w:rsid w:val="0041180D"/>
    <w:rsid w:val="00447B34"/>
    <w:rsid w:val="0045142C"/>
    <w:rsid w:val="0045242B"/>
    <w:rsid w:val="00452D5C"/>
    <w:rsid w:val="00455C1B"/>
    <w:rsid w:val="00461464"/>
    <w:rsid w:val="0046279D"/>
    <w:rsid w:val="0046726C"/>
    <w:rsid w:val="004678B1"/>
    <w:rsid w:val="00473639"/>
    <w:rsid w:val="00473867"/>
    <w:rsid w:val="00475736"/>
    <w:rsid w:val="0049364A"/>
    <w:rsid w:val="00495849"/>
    <w:rsid w:val="00496DB5"/>
    <w:rsid w:val="004A1B25"/>
    <w:rsid w:val="004A45B0"/>
    <w:rsid w:val="004B3F6C"/>
    <w:rsid w:val="004C0904"/>
    <w:rsid w:val="004C43AD"/>
    <w:rsid w:val="004D3C56"/>
    <w:rsid w:val="004E0D03"/>
    <w:rsid w:val="004E1B19"/>
    <w:rsid w:val="004F03E9"/>
    <w:rsid w:val="004F069D"/>
    <w:rsid w:val="004F0F4D"/>
    <w:rsid w:val="004F5B50"/>
    <w:rsid w:val="004F7550"/>
    <w:rsid w:val="00503892"/>
    <w:rsid w:val="00512A60"/>
    <w:rsid w:val="00514FAF"/>
    <w:rsid w:val="0052126B"/>
    <w:rsid w:val="005234C5"/>
    <w:rsid w:val="0053550E"/>
    <w:rsid w:val="0053584F"/>
    <w:rsid w:val="00535A03"/>
    <w:rsid w:val="00536C76"/>
    <w:rsid w:val="00543EB6"/>
    <w:rsid w:val="0054555D"/>
    <w:rsid w:val="00545E4C"/>
    <w:rsid w:val="00546B4F"/>
    <w:rsid w:val="00547F6F"/>
    <w:rsid w:val="005504EE"/>
    <w:rsid w:val="00551502"/>
    <w:rsid w:val="005600EE"/>
    <w:rsid w:val="00563C30"/>
    <w:rsid w:val="00564249"/>
    <w:rsid w:val="005642A7"/>
    <w:rsid w:val="005642B6"/>
    <w:rsid w:val="00584B0A"/>
    <w:rsid w:val="005A2760"/>
    <w:rsid w:val="005B2FE7"/>
    <w:rsid w:val="005B4228"/>
    <w:rsid w:val="005B43A8"/>
    <w:rsid w:val="005B5044"/>
    <w:rsid w:val="005D246D"/>
    <w:rsid w:val="005E3ED3"/>
    <w:rsid w:val="005F56AD"/>
    <w:rsid w:val="0060102A"/>
    <w:rsid w:val="00601EA8"/>
    <w:rsid w:val="00603382"/>
    <w:rsid w:val="0060393E"/>
    <w:rsid w:val="00603C20"/>
    <w:rsid w:val="0061284C"/>
    <w:rsid w:val="00614355"/>
    <w:rsid w:val="00632039"/>
    <w:rsid w:val="00632413"/>
    <w:rsid w:val="00634411"/>
    <w:rsid w:val="006375B9"/>
    <w:rsid w:val="006376E6"/>
    <w:rsid w:val="00641BC0"/>
    <w:rsid w:val="006425DB"/>
    <w:rsid w:val="006733D2"/>
    <w:rsid w:val="006769BC"/>
    <w:rsid w:val="006814AD"/>
    <w:rsid w:val="006830E7"/>
    <w:rsid w:val="00684EDB"/>
    <w:rsid w:val="006900F1"/>
    <w:rsid w:val="00691793"/>
    <w:rsid w:val="0069232B"/>
    <w:rsid w:val="006A1C55"/>
    <w:rsid w:val="006B1D5E"/>
    <w:rsid w:val="006B2603"/>
    <w:rsid w:val="006B4AA0"/>
    <w:rsid w:val="006B5429"/>
    <w:rsid w:val="006D7440"/>
    <w:rsid w:val="006E1351"/>
    <w:rsid w:val="006E6062"/>
    <w:rsid w:val="006E742A"/>
    <w:rsid w:val="0070190A"/>
    <w:rsid w:val="007020CE"/>
    <w:rsid w:val="00704670"/>
    <w:rsid w:val="00712F7A"/>
    <w:rsid w:val="0071414D"/>
    <w:rsid w:val="007159F4"/>
    <w:rsid w:val="00715FF0"/>
    <w:rsid w:val="00720582"/>
    <w:rsid w:val="00722BD1"/>
    <w:rsid w:val="0072414D"/>
    <w:rsid w:val="007258A7"/>
    <w:rsid w:val="00731DB9"/>
    <w:rsid w:val="0073572F"/>
    <w:rsid w:val="00746980"/>
    <w:rsid w:val="00747884"/>
    <w:rsid w:val="00751CBC"/>
    <w:rsid w:val="007539E5"/>
    <w:rsid w:val="0076241F"/>
    <w:rsid w:val="00763CD5"/>
    <w:rsid w:val="00782DC9"/>
    <w:rsid w:val="007A03BB"/>
    <w:rsid w:val="007A0602"/>
    <w:rsid w:val="007A1C4A"/>
    <w:rsid w:val="007A7116"/>
    <w:rsid w:val="007B1894"/>
    <w:rsid w:val="007B3B60"/>
    <w:rsid w:val="007C23A7"/>
    <w:rsid w:val="007C5B2D"/>
    <w:rsid w:val="007D1898"/>
    <w:rsid w:val="007D4168"/>
    <w:rsid w:val="007D5B33"/>
    <w:rsid w:val="007D7D73"/>
    <w:rsid w:val="007E3930"/>
    <w:rsid w:val="007F1B0A"/>
    <w:rsid w:val="00812CB0"/>
    <w:rsid w:val="0081704F"/>
    <w:rsid w:val="00820F4A"/>
    <w:rsid w:val="0082142E"/>
    <w:rsid w:val="008256AA"/>
    <w:rsid w:val="00852AEB"/>
    <w:rsid w:val="008622C5"/>
    <w:rsid w:val="008657B1"/>
    <w:rsid w:val="00871A77"/>
    <w:rsid w:val="008766D0"/>
    <w:rsid w:val="008823C0"/>
    <w:rsid w:val="008858AD"/>
    <w:rsid w:val="00891AD8"/>
    <w:rsid w:val="008933FE"/>
    <w:rsid w:val="008942A2"/>
    <w:rsid w:val="008B5DD5"/>
    <w:rsid w:val="008C4B96"/>
    <w:rsid w:val="008D13D9"/>
    <w:rsid w:val="008D1780"/>
    <w:rsid w:val="008E1126"/>
    <w:rsid w:val="008F5AF3"/>
    <w:rsid w:val="008F76AA"/>
    <w:rsid w:val="00907236"/>
    <w:rsid w:val="00913DB9"/>
    <w:rsid w:val="0091597C"/>
    <w:rsid w:val="00940456"/>
    <w:rsid w:val="009409BD"/>
    <w:rsid w:val="00940BAC"/>
    <w:rsid w:val="00944B30"/>
    <w:rsid w:val="0094554D"/>
    <w:rsid w:val="00953347"/>
    <w:rsid w:val="009539AD"/>
    <w:rsid w:val="00957311"/>
    <w:rsid w:val="009600C4"/>
    <w:rsid w:val="009654BE"/>
    <w:rsid w:val="00970142"/>
    <w:rsid w:val="009702C0"/>
    <w:rsid w:val="00972369"/>
    <w:rsid w:val="00975A5D"/>
    <w:rsid w:val="009764B5"/>
    <w:rsid w:val="00977479"/>
    <w:rsid w:val="00990C51"/>
    <w:rsid w:val="00994655"/>
    <w:rsid w:val="009952AF"/>
    <w:rsid w:val="009A050E"/>
    <w:rsid w:val="009B058B"/>
    <w:rsid w:val="009B0FA1"/>
    <w:rsid w:val="009B4C77"/>
    <w:rsid w:val="009C426A"/>
    <w:rsid w:val="009E4B75"/>
    <w:rsid w:val="009F6026"/>
    <w:rsid w:val="00A029D2"/>
    <w:rsid w:val="00A02DF5"/>
    <w:rsid w:val="00A14DBD"/>
    <w:rsid w:val="00A1600A"/>
    <w:rsid w:val="00A21A31"/>
    <w:rsid w:val="00A224F3"/>
    <w:rsid w:val="00A235AD"/>
    <w:rsid w:val="00A27DC8"/>
    <w:rsid w:val="00A30BCB"/>
    <w:rsid w:val="00A35849"/>
    <w:rsid w:val="00A5612F"/>
    <w:rsid w:val="00A561A4"/>
    <w:rsid w:val="00A570E8"/>
    <w:rsid w:val="00A61353"/>
    <w:rsid w:val="00A6296E"/>
    <w:rsid w:val="00A71A39"/>
    <w:rsid w:val="00A7239E"/>
    <w:rsid w:val="00A8215F"/>
    <w:rsid w:val="00A86C1E"/>
    <w:rsid w:val="00A92EAD"/>
    <w:rsid w:val="00AA215D"/>
    <w:rsid w:val="00AB3147"/>
    <w:rsid w:val="00AD034D"/>
    <w:rsid w:val="00AD0DC5"/>
    <w:rsid w:val="00AD15D1"/>
    <w:rsid w:val="00AE3498"/>
    <w:rsid w:val="00AE47D9"/>
    <w:rsid w:val="00AE6154"/>
    <w:rsid w:val="00AF11F9"/>
    <w:rsid w:val="00AF21FB"/>
    <w:rsid w:val="00AF318B"/>
    <w:rsid w:val="00B02E7E"/>
    <w:rsid w:val="00B101BB"/>
    <w:rsid w:val="00B1480D"/>
    <w:rsid w:val="00B1720C"/>
    <w:rsid w:val="00B21F1E"/>
    <w:rsid w:val="00B23EA9"/>
    <w:rsid w:val="00B2520D"/>
    <w:rsid w:val="00B2580D"/>
    <w:rsid w:val="00B45F90"/>
    <w:rsid w:val="00B504F3"/>
    <w:rsid w:val="00B51CDF"/>
    <w:rsid w:val="00B56E8A"/>
    <w:rsid w:val="00B6124A"/>
    <w:rsid w:val="00B765D9"/>
    <w:rsid w:val="00B77631"/>
    <w:rsid w:val="00B86A17"/>
    <w:rsid w:val="00B96351"/>
    <w:rsid w:val="00B9700C"/>
    <w:rsid w:val="00BA6D65"/>
    <w:rsid w:val="00BA6FC4"/>
    <w:rsid w:val="00BB0303"/>
    <w:rsid w:val="00BB310B"/>
    <w:rsid w:val="00BB47F1"/>
    <w:rsid w:val="00BB4F38"/>
    <w:rsid w:val="00BB6378"/>
    <w:rsid w:val="00BD6156"/>
    <w:rsid w:val="00BE7055"/>
    <w:rsid w:val="00BF08E9"/>
    <w:rsid w:val="00BF11A2"/>
    <w:rsid w:val="00C04492"/>
    <w:rsid w:val="00C06ED1"/>
    <w:rsid w:val="00C17BB8"/>
    <w:rsid w:val="00C426B8"/>
    <w:rsid w:val="00C43853"/>
    <w:rsid w:val="00C4416F"/>
    <w:rsid w:val="00C45315"/>
    <w:rsid w:val="00C45DE3"/>
    <w:rsid w:val="00C460F3"/>
    <w:rsid w:val="00C464A3"/>
    <w:rsid w:val="00C516C3"/>
    <w:rsid w:val="00C54343"/>
    <w:rsid w:val="00C61A05"/>
    <w:rsid w:val="00C639BA"/>
    <w:rsid w:val="00C64D14"/>
    <w:rsid w:val="00C71C3E"/>
    <w:rsid w:val="00C74C95"/>
    <w:rsid w:val="00C80AF6"/>
    <w:rsid w:val="00C827C0"/>
    <w:rsid w:val="00C85D9A"/>
    <w:rsid w:val="00C91ED8"/>
    <w:rsid w:val="00C935F6"/>
    <w:rsid w:val="00CB3BAD"/>
    <w:rsid w:val="00CC078D"/>
    <w:rsid w:val="00CD2C74"/>
    <w:rsid w:val="00CD49FF"/>
    <w:rsid w:val="00CD500C"/>
    <w:rsid w:val="00CD6E8E"/>
    <w:rsid w:val="00CE242C"/>
    <w:rsid w:val="00CE4D6B"/>
    <w:rsid w:val="00CF10EB"/>
    <w:rsid w:val="00CF2460"/>
    <w:rsid w:val="00CF3A0E"/>
    <w:rsid w:val="00CF5A22"/>
    <w:rsid w:val="00D0453B"/>
    <w:rsid w:val="00D0722A"/>
    <w:rsid w:val="00D30F3D"/>
    <w:rsid w:val="00D312ED"/>
    <w:rsid w:val="00D33DCB"/>
    <w:rsid w:val="00D4195E"/>
    <w:rsid w:val="00D47B04"/>
    <w:rsid w:val="00D511EA"/>
    <w:rsid w:val="00D53940"/>
    <w:rsid w:val="00D53958"/>
    <w:rsid w:val="00D547F0"/>
    <w:rsid w:val="00D54FC4"/>
    <w:rsid w:val="00D67F89"/>
    <w:rsid w:val="00D72C5B"/>
    <w:rsid w:val="00D850CA"/>
    <w:rsid w:val="00DA0216"/>
    <w:rsid w:val="00DB15A7"/>
    <w:rsid w:val="00DC388F"/>
    <w:rsid w:val="00DC554A"/>
    <w:rsid w:val="00DD0495"/>
    <w:rsid w:val="00DD517C"/>
    <w:rsid w:val="00DD5E02"/>
    <w:rsid w:val="00E16369"/>
    <w:rsid w:val="00E16379"/>
    <w:rsid w:val="00E1649F"/>
    <w:rsid w:val="00E179E0"/>
    <w:rsid w:val="00E17BBD"/>
    <w:rsid w:val="00E23DB1"/>
    <w:rsid w:val="00E300BE"/>
    <w:rsid w:val="00E3032F"/>
    <w:rsid w:val="00E31F4A"/>
    <w:rsid w:val="00E3316B"/>
    <w:rsid w:val="00E410C6"/>
    <w:rsid w:val="00E50F85"/>
    <w:rsid w:val="00E5171D"/>
    <w:rsid w:val="00E641DF"/>
    <w:rsid w:val="00E71217"/>
    <w:rsid w:val="00E8344F"/>
    <w:rsid w:val="00E860AC"/>
    <w:rsid w:val="00E90DEA"/>
    <w:rsid w:val="00E93B5F"/>
    <w:rsid w:val="00E952CC"/>
    <w:rsid w:val="00EA0A31"/>
    <w:rsid w:val="00EA600B"/>
    <w:rsid w:val="00EB1754"/>
    <w:rsid w:val="00EB57F6"/>
    <w:rsid w:val="00EB61CB"/>
    <w:rsid w:val="00EC0599"/>
    <w:rsid w:val="00EC27DB"/>
    <w:rsid w:val="00EE1BBF"/>
    <w:rsid w:val="00EE4AD6"/>
    <w:rsid w:val="00EF1C7F"/>
    <w:rsid w:val="00EF323B"/>
    <w:rsid w:val="00F10811"/>
    <w:rsid w:val="00F10FB1"/>
    <w:rsid w:val="00F24A81"/>
    <w:rsid w:val="00F26525"/>
    <w:rsid w:val="00F269D0"/>
    <w:rsid w:val="00F277E4"/>
    <w:rsid w:val="00F36CB8"/>
    <w:rsid w:val="00F40410"/>
    <w:rsid w:val="00F47F4A"/>
    <w:rsid w:val="00F514E4"/>
    <w:rsid w:val="00F5253F"/>
    <w:rsid w:val="00F54393"/>
    <w:rsid w:val="00F570E9"/>
    <w:rsid w:val="00F576CC"/>
    <w:rsid w:val="00F605F0"/>
    <w:rsid w:val="00F6282D"/>
    <w:rsid w:val="00F6773D"/>
    <w:rsid w:val="00F72939"/>
    <w:rsid w:val="00F8017E"/>
    <w:rsid w:val="00F8333B"/>
    <w:rsid w:val="00F90490"/>
    <w:rsid w:val="00F906AC"/>
    <w:rsid w:val="00FC3536"/>
    <w:rsid w:val="00FD05E0"/>
    <w:rsid w:val="00FE0383"/>
    <w:rsid w:val="00FE6D72"/>
    <w:rsid w:val="00FF430A"/>
    <w:rsid w:val="00FF65FA"/>
    <w:rsid w:val="79530670"/>
  </w:rsids>
  <m:mathPr>
    <m:mathFont m:val="Cambria Math"/>
    <m:brkBin m:val="before"/>
    <m:brkBinSub m:val="--"/>
    <m:smallFrac/>
    <m:dispDef/>
    <m:lMargin m:val="0"/>
    <m:rMargin m:val="0"/>
    <m:defJc m:val="centerGroup"/>
    <m:wrapIndent m:val="1440"/>
    <m:intLim m:val="subSup"/>
    <m:naryLim m:val="undOvr"/>
  </m:mathPr>
  <w:themeFontLang w:val="tr-TR"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22A"/>
    <w:pPr>
      <w:spacing w:after="200" w:line="276" w:lineRule="auto"/>
    </w:pPr>
    <w:rPr>
      <w:sz w:val="22"/>
      <w:szCs w:val="22"/>
      <w:lang w:eastAsia="en-US"/>
    </w:rPr>
  </w:style>
  <w:style w:type="paragraph" w:styleId="Heading1">
    <w:name w:val="heading 1"/>
    <w:basedOn w:val="Normal"/>
    <w:next w:val="Normal"/>
    <w:link w:val="Heading1Char"/>
    <w:uiPriority w:val="9"/>
    <w:qFormat/>
    <w:rsid w:val="00D0722A"/>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0722A"/>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0722A"/>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0722A"/>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D0722A"/>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D0722A"/>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D0722A"/>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0722A"/>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0722A"/>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722A"/>
    <w:pPr>
      <w:spacing w:after="0" w:line="240" w:lineRule="auto"/>
    </w:pPr>
    <w:rPr>
      <w:rFonts w:ascii="Tahoma" w:hAnsi="Tahoma" w:cs="Tahoma"/>
      <w:sz w:val="16"/>
      <w:szCs w:val="16"/>
    </w:rPr>
  </w:style>
  <w:style w:type="character" w:styleId="CommentReference">
    <w:name w:val="annotation reference"/>
    <w:basedOn w:val="DefaultParagraphFont"/>
    <w:uiPriority w:val="99"/>
    <w:semiHidden/>
    <w:unhideWhenUsed/>
    <w:qFormat/>
    <w:rsid w:val="00D0722A"/>
    <w:rPr>
      <w:sz w:val="16"/>
      <w:szCs w:val="16"/>
    </w:rPr>
  </w:style>
  <w:style w:type="paragraph" w:styleId="CommentText">
    <w:name w:val="annotation text"/>
    <w:basedOn w:val="Normal"/>
    <w:link w:val="CommentTextChar"/>
    <w:uiPriority w:val="99"/>
    <w:semiHidden/>
    <w:unhideWhenUsed/>
    <w:rsid w:val="00D0722A"/>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D0722A"/>
    <w:rPr>
      <w:b/>
      <w:bCs/>
    </w:rPr>
  </w:style>
  <w:style w:type="paragraph" w:styleId="Footer">
    <w:name w:val="footer"/>
    <w:basedOn w:val="Normal"/>
    <w:link w:val="FooterChar"/>
    <w:uiPriority w:val="99"/>
    <w:unhideWhenUsed/>
    <w:qFormat/>
    <w:rsid w:val="00D0722A"/>
    <w:pPr>
      <w:tabs>
        <w:tab w:val="center" w:pos="4536"/>
        <w:tab w:val="right" w:pos="9072"/>
      </w:tabs>
      <w:spacing w:after="0" w:line="240" w:lineRule="auto"/>
    </w:pPr>
  </w:style>
  <w:style w:type="paragraph" w:styleId="Header">
    <w:name w:val="header"/>
    <w:basedOn w:val="Normal"/>
    <w:link w:val="HeaderChar"/>
    <w:uiPriority w:val="99"/>
    <w:unhideWhenUsed/>
    <w:rsid w:val="00D0722A"/>
    <w:pPr>
      <w:tabs>
        <w:tab w:val="center" w:pos="4536"/>
        <w:tab w:val="right" w:pos="9072"/>
      </w:tabs>
      <w:spacing w:after="0" w:line="240" w:lineRule="auto"/>
    </w:pPr>
  </w:style>
  <w:style w:type="character" w:customStyle="1" w:styleId="BalloonTextChar">
    <w:name w:val="Balloon Text Char"/>
    <w:basedOn w:val="DefaultParagraphFont"/>
    <w:link w:val="BalloonText"/>
    <w:uiPriority w:val="99"/>
    <w:semiHidden/>
    <w:rsid w:val="00D0722A"/>
    <w:rPr>
      <w:rFonts w:ascii="Tahoma" w:hAnsi="Tahoma" w:cs="Tahoma"/>
      <w:sz w:val="16"/>
      <w:szCs w:val="16"/>
    </w:rPr>
  </w:style>
  <w:style w:type="paragraph" w:styleId="ListParagraph">
    <w:name w:val="List Paragraph"/>
    <w:basedOn w:val="Normal"/>
    <w:uiPriority w:val="99"/>
    <w:qFormat/>
    <w:rsid w:val="00D0722A"/>
    <w:pPr>
      <w:ind w:left="720"/>
      <w:contextualSpacing/>
    </w:pPr>
  </w:style>
  <w:style w:type="character" w:customStyle="1" w:styleId="HeaderChar">
    <w:name w:val="Header Char"/>
    <w:basedOn w:val="DefaultParagraphFont"/>
    <w:link w:val="Header"/>
    <w:uiPriority w:val="99"/>
    <w:qFormat/>
    <w:rsid w:val="00D0722A"/>
  </w:style>
  <w:style w:type="character" w:customStyle="1" w:styleId="FooterChar">
    <w:name w:val="Footer Char"/>
    <w:basedOn w:val="DefaultParagraphFont"/>
    <w:link w:val="Footer"/>
    <w:uiPriority w:val="99"/>
    <w:rsid w:val="00D0722A"/>
  </w:style>
  <w:style w:type="character" w:customStyle="1" w:styleId="Heading1Char">
    <w:name w:val="Heading 1 Char"/>
    <w:basedOn w:val="DefaultParagraphFont"/>
    <w:link w:val="Heading1"/>
    <w:uiPriority w:val="9"/>
    <w:qFormat/>
    <w:rsid w:val="00D0722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qFormat/>
    <w:rsid w:val="00D0722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0722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qFormat/>
    <w:rsid w:val="00D0722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D0722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qFormat/>
    <w:rsid w:val="00D0722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D0722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0722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0722A"/>
    <w:rPr>
      <w:rFonts w:asciiTheme="majorHAnsi" w:eastAsiaTheme="majorEastAsia" w:hAnsiTheme="majorHAnsi" w:cstheme="majorBidi"/>
      <w:i/>
      <w:iCs/>
      <w:color w:val="404040" w:themeColor="text1" w:themeTint="BF"/>
      <w:sz w:val="20"/>
      <w:szCs w:val="20"/>
    </w:rPr>
  </w:style>
  <w:style w:type="paragraph" w:customStyle="1" w:styleId="Revision1">
    <w:name w:val="Revision1"/>
    <w:hidden/>
    <w:uiPriority w:val="99"/>
    <w:semiHidden/>
    <w:rsid w:val="00D0722A"/>
    <w:rPr>
      <w:sz w:val="22"/>
      <w:szCs w:val="22"/>
      <w:lang w:eastAsia="en-US"/>
    </w:rPr>
  </w:style>
  <w:style w:type="character" w:customStyle="1" w:styleId="CommentTextChar">
    <w:name w:val="Comment Text Char"/>
    <w:basedOn w:val="DefaultParagraphFont"/>
    <w:link w:val="CommentText"/>
    <w:uiPriority w:val="99"/>
    <w:semiHidden/>
    <w:rsid w:val="00D0722A"/>
    <w:rPr>
      <w:sz w:val="20"/>
      <w:szCs w:val="20"/>
    </w:rPr>
  </w:style>
  <w:style w:type="character" w:customStyle="1" w:styleId="CommentSubjectChar">
    <w:name w:val="Comment Subject Char"/>
    <w:basedOn w:val="CommentTextChar"/>
    <w:link w:val="CommentSubject"/>
    <w:uiPriority w:val="99"/>
    <w:semiHidden/>
    <w:rsid w:val="00D0722A"/>
    <w:rPr>
      <w:b/>
      <w:bCs/>
      <w:sz w:val="20"/>
      <w:szCs w:val="20"/>
    </w:rPr>
  </w:style>
</w:styles>
</file>

<file path=word/webSettings.xml><?xml version="1.0" encoding="utf-8"?>
<w:webSettings xmlns:r="http://schemas.openxmlformats.org/officeDocument/2006/relationships" xmlns:w="http://schemas.openxmlformats.org/wordprocessingml/2006/main">
  <w:divs>
    <w:div w:id="247423564">
      <w:bodyDiv w:val="1"/>
      <w:marLeft w:val="0"/>
      <w:marRight w:val="0"/>
      <w:marTop w:val="0"/>
      <w:marBottom w:val="0"/>
      <w:divBdr>
        <w:top w:val="none" w:sz="0" w:space="0" w:color="auto"/>
        <w:left w:val="none" w:sz="0" w:space="0" w:color="auto"/>
        <w:bottom w:val="none" w:sz="0" w:space="0" w:color="auto"/>
        <w:right w:val="none" w:sz="0" w:space="0" w:color="auto"/>
      </w:divBdr>
    </w:div>
    <w:div w:id="396127373">
      <w:bodyDiv w:val="1"/>
      <w:marLeft w:val="0"/>
      <w:marRight w:val="0"/>
      <w:marTop w:val="0"/>
      <w:marBottom w:val="0"/>
      <w:divBdr>
        <w:top w:val="none" w:sz="0" w:space="0" w:color="auto"/>
        <w:left w:val="none" w:sz="0" w:space="0" w:color="auto"/>
        <w:bottom w:val="none" w:sz="0" w:space="0" w:color="auto"/>
        <w:right w:val="none" w:sz="0" w:space="0" w:color="auto"/>
      </w:divBdr>
    </w:div>
    <w:div w:id="18152191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B58549-0C88-47EE-B7BC-5FC8F2AED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12</Pages>
  <Words>3729</Words>
  <Characters>21259</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24939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bilen.ilktac</dc:creator>
  <cp:lastModifiedBy>Halil Coskun</cp:lastModifiedBy>
  <cp:revision>51</cp:revision>
  <cp:lastPrinted>2019-03-28T08:57:00Z</cp:lastPrinted>
  <dcterms:created xsi:type="dcterms:W3CDTF">2022-04-27T12:34:00Z</dcterms:created>
  <dcterms:modified xsi:type="dcterms:W3CDTF">2022-08-05T07:38:00Z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1033-11.2.0.11191</vt:lpwstr>
  </property>
  <property fmtid="{D5CDD505-2E9C-101B-9397-08002B2CF9AE}" pid="3" name="ICV">
    <vt:lpwstr>3332AB4213984AE2A68370E91AA3F13C</vt:lpwstr>
  </property>
</Properties>
</file>